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75191" w14:textId="77777777" w:rsidR="0022321A" w:rsidRPr="00163D00" w:rsidRDefault="0022321A" w:rsidP="00CD34DB">
      <w:pPr>
        <w:rPr>
          <w:color w:val="FF0000"/>
        </w:rPr>
      </w:pPr>
    </w:p>
    <w:bookmarkStart w:id="0" w:name="_Toc125636304" w:displacedByCustomXml="next"/>
    <w:bookmarkStart w:id="1" w:name="_Toc130450406" w:displacedByCustomXml="next"/>
    <w:sdt>
      <w:sdtPr>
        <w:rPr>
          <w:rFonts w:ascii="Segoe UI Semilight" w:eastAsiaTheme="minorHAnsi" w:hAnsi="Segoe UI Semilight" w:cstheme="minorBidi"/>
          <w:b w:val="0"/>
          <w:color w:val="auto"/>
          <w:sz w:val="22"/>
          <w:szCs w:val="22"/>
          <w:lang w:eastAsia="en-US"/>
        </w:rPr>
        <w:id w:val="1031619173"/>
        <w:docPartObj>
          <w:docPartGallery w:val="Table of Contents"/>
          <w:docPartUnique/>
        </w:docPartObj>
      </w:sdtPr>
      <w:sdtEndPr>
        <w:rPr>
          <w:bCs/>
        </w:rPr>
      </w:sdtEndPr>
      <w:sdtContent>
        <w:p w14:paraId="7D5767B5" w14:textId="77777777" w:rsidR="008D58A4" w:rsidRDefault="00EF423E" w:rsidP="00EF423E">
          <w:pPr>
            <w:pStyle w:val="Nadpisobsahu"/>
            <w:rPr>
              <w:noProof/>
            </w:rPr>
          </w:pPr>
          <w:r w:rsidRPr="00EF423E">
            <w:rPr>
              <w:color w:val="auto"/>
            </w:rPr>
            <w:t>Obsah</w:t>
          </w:r>
          <w:bookmarkEnd w:id="1"/>
          <w:bookmarkEnd w:id="0"/>
          <w:r w:rsidRPr="00EF423E">
            <w:rPr>
              <w:color w:val="auto"/>
            </w:rPr>
            <w:fldChar w:fldCharType="begin"/>
          </w:r>
          <w:r w:rsidRPr="00EF423E">
            <w:rPr>
              <w:color w:val="auto"/>
            </w:rPr>
            <w:instrText xml:space="preserve"> TOC \o "1-3" \h \z \u </w:instrText>
          </w:r>
          <w:r w:rsidRPr="00EF423E">
            <w:rPr>
              <w:color w:val="auto"/>
            </w:rPr>
            <w:fldChar w:fldCharType="separate"/>
          </w:r>
        </w:p>
        <w:p w14:paraId="1D329872" w14:textId="302EBDA2" w:rsidR="008D58A4" w:rsidRDefault="008D58A4">
          <w:pPr>
            <w:pStyle w:val="Obsah1"/>
            <w:rPr>
              <w:rFonts w:asciiTheme="minorHAnsi" w:eastAsiaTheme="minorEastAsia" w:hAnsiTheme="minorHAnsi"/>
              <w:b w:val="0"/>
              <w:bCs w:val="0"/>
              <w:lang w:eastAsia="cs-CZ"/>
            </w:rPr>
          </w:pPr>
          <w:hyperlink w:anchor="_Toc130450406" w:history="1">
            <w:r w:rsidRPr="00E11F9E">
              <w:rPr>
                <w:rStyle w:val="Hypertextovodkaz"/>
              </w:rPr>
              <w:t>Obsah</w:t>
            </w:r>
            <w:r>
              <w:rPr>
                <w:webHidden/>
              </w:rPr>
              <w:tab/>
            </w:r>
            <w:r>
              <w:rPr>
                <w:webHidden/>
              </w:rPr>
              <w:fldChar w:fldCharType="begin"/>
            </w:r>
            <w:r>
              <w:rPr>
                <w:webHidden/>
              </w:rPr>
              <w:instrText xml:space="preserve"> PAGEREF _Toc130450406 \h </w:instrText>
            </w:r>
            <w:r>
              <w:rPr>
                <w:webHidden/>
              </w:rPr>
            </w:r>
            <w:r>
              <w:rPr>
                <w:webHidden/>
              </w:rPr>
              <w:fldChar w:fldCharType="separate"/>
            </w:r>
            <w:r w:rsidR="00174535">
              <w:rPr>
                <w:webHidden/>
              </w:rPr>
              <w:t>0</w:t>
            </w:r>
            <w:r>
              <w:rPr>
                <w:webHidden/>
              </w:rPr>
              <w:fldChar w:fldCharType="end"/>
            </w:r>
          </w:hyperlink>
        </w:p>
        <w:p w14:paraId="390F1379" w14:textId="0AFA16AB" w:rsidR="008D58A4" w:rsidRDefault="008D58A4">
          <w:pPr>
            <w:pStyle w:val="Obsah1"/>
            <w:rPr>
              <w:rFonts w:asciiTheme="minorHAnsi" w:eastAsiaTheme="minorEastAsia" w:hAnsiTheme="minorHAnsi"/>
              <w:b w:val="0"/>
              <w:bCs w:val="0"/>
              <w:lang w:eastAsia="cs-CZ"/>
            </w:rPr>
          </w:pPr>
          <w:hyperlink w:anchor="_Toc130450407" w:history="1">
            <w:r w:rsidRPr="00E11F9E">
              <w:rPr>
                <w:rStyle w:val="Hypertextovodkaz"/>
              </w:rPr>
              <w:t>A. PRŮVODNÍ ZPRÁVA</w:t>
            </w:r>
            <w:r>
              <w:rPr>
                <w:webHidden/>
              </w:rPr>
              <w:tab/>
            </w:r>
            <w:r>
              <w:rPr>
                <w:webHidden/>
              </w:rPr>
              <w:fldChar w:fldCharType="begin"/>
            </w:r>
            <w:r>
              <w:rPr>
                <w:webHidden/>
              </w:rPr>
              <w:instrText xml:space="preserve"> PAGEREF _Toc130450407 \h </w:instrText>
            </w:r>
            <w:r>
              <w:rPr>
                <w:webHidden/>
              </w:rPr>
            </w:r>
            <w:r>
              <w:rPr>
                <w:webHidden/>
              </w:rPr>
              <w:fldChar w:fldCharType="separate"/>
            </w:r>
            <w:r w:rsidR="00174535">
              <w:rPr>
                <w:webHidden/>
              </w:rPr>
              <w:t>1</w:t>
            </w:r>
            <w:r>
              <w:rPr>
                <w:webHidden/>
              </w:rPr>
              <w:fldChar w:fldCharType="end"/>
            </w:r>
          </w:hyperlink>
        </w:p>
        <w:p w14:paraId="126ADC6E" w14:textId="52A7D001" w:rsidR="008D58A4" w:rsidRDefault="008D58A4">
          <w:pPr>
            <w:pStyle w:val="Obsah1"/>
            <w:rPr>
              <w:rFonts w:asciiTheme="minorHAnsi" w:eastAsiaTheme="minorEastAsia" w:hAnsiTheme="minorHAnsi"/>
              <w:b w:val="0"/>
              <w:bCs w:val="0"/>
              <w:lang w:eastAsia="cs-CZ"/>
            </w:rPr>
          </w:pPr>
          <w:hyperlink w:anchor="_Toc130450408" w:history="1">
            <w:r w:rsidRPr="00E11F9E">
              <w:rPr>
                <w:rStyle w:val="Hypertextovodkaz"/>
              </w:rPr>
              <w:t>A.1 IDENTIFIKAČNÍ ÚDAJE</w:t>
            </w:r>
            <w:r>
              <w:rPr>
                <w:webHidden/>
              </w:rPr>
              <w:tab/>
            </w:r>
            <w:r>
              <w:rPr>
                <w:webHidden/>
              </w:rPr>
              <w:fldChar w:fldCharType="begin"/>
            </w:r>
            <w:r>
              <w:rPr>
                <w:webHidden/>
              </w:rPr>
              <w:instrText xml:space="preserve"> PAGEREF _Toc130450408 \h </w:instrText>
            </w:r>
            <w:r>
              <w:rPr>
                <w:webHidden/>
              </w:rPr>
            </w:r>
            <w:r>
              <w:rPr>
                <w:webHidden/>
              </w:rPr>
              <w:fldChar w:fldCharType="separate"/>
            </w:r>
            <w:r w:rsidR="00174535">
              <w:rPr>
                <w:webHidden/>
              </w:rPr>
              <w:t>1</w:t>
            </w:r>
            <w:r>
              <w:rPr>
                <w:webHidden/>
              </w:rPr>
              <w:fldChar w:fldCharType="end"/>
            </w:r>
          </w:hyperlink>
        </w:p>
        <w:p w14:paraId="289728C7" w14:textId="57B845B5" w:rsidR="008D58A4" w:rsidRDefault="008D58A4">
          <w:pPr>
            <w:pStyle w:val="Obsah2"/>
            <w:tabs>
              <w:tab w:val="right" w:leader="dot" w:pos="9061"/>
            </w:tabs>
            <w:rPr>
              <w:rFonts w:asciiTheme="minorHAnsi" w:eastAsiaTheme="minorEastAsia" w:hAnsiTheme="minorHAnsi"/>
              <w:noProof/>
              <w:lang w:eastAsia="cs-CZ"/>
            </w:rPr>
          </w:pPr>
          <w:hyperlink w:anchor="_Toc130450409" w:history="1">
            <w:r w:rsidRPr="00E11F9E">
              <w:rPr>
                <w:rStyle w:val="Hypertextovodkaz"/>
                <w:noProof/>
              </w:rPr>
              <w:t>A.1.1 Údaje o stavbě</w:t>
            </w:r>
            <w:r>
              <w:rPr>
                <w:noProof/>
                <w:webHidden/>
              </w:rPr>
              <w:tab/>
            </w:r>
            <w:r>
              <w:rPr>
                <w:noProof/>
                <w:webHidden/>
              </w:rPr>
              <w:fldChar w:fldCharType="begin"/>
            </w:r>
            <w:r>
              <w:rPr>
                <w:noProof/>
                <w:webHidden/>
              </w:rPr>
              <w:instrText xml:space="preserve"> PAGEREF _Toc130450409 \h </w:instrText>
            </w:r>
            <w:r>
              <w:rPr>
                <w:noProof/>
                <w:webHidden/>
              </w:rPr>
            </w:r>
            <w:r>
              <w:rPr>
                <w:noProof/>
                <w:webHidden/>
              </w:rPr>
              <w:fldChar w:fldCharType="separate"/>
            </w:r>
            <w:r w:rsidR="00174535">
              <w:rPr>
                <w:noProof/>
                <w:webHidden/>
              </w:rPr>
              <w:t>1</w:t>
            </w:r>
            <w:r>
              <w:rPr>
                <w:noProof/>
                <w:webHidden/>
              </w:rPr>
              <w:fldChar w:fldCharType="end"/>
            </w:r>
          </w:hyperlink>
        </w:p>
        <w:p w14:paraId="4A041257" w14:textId="4EF0475D" w:rsidR="008D58A4" w:rsidRDefault="008D58A4">
          <w:pPr>
            <w:pStyle w:val="Obsah2"/>
            <w:tabs>
              <w:tab w:val="right" w:leader="dot" w:pos="9061"/>
            </w:tabs>
            <w:rPr>
              <w:rFonts w:asciiTheme="minorHAnsi" w:eastAsiaTheme="minorEastAsia" w:hAnsiTheme="minorHAnsi"/>
              <w:noProof/>
              <w:lang w:eastAsia="cs-CZ"/>
            </w:rPr>
          </w:pPr>
          <w:hyperlink w:anchor="_Toc130450410" w:history="1">
            <w:r w:rsidRPr="00E11F9E">
              <w:rPr>
                <w:rStyle w:val="Hypertextovodkaz"/>
                <w:noProof/>
              </w:rPr>
              <w:t>A.1.2 Údaje o žadateli / stavebníkovi</w:t>
            </w:r>
            <w:r>
              <w:rPr>
                <w:noProof/>
                <w:webHidden/>
              </w:rPr>
              <w:tab/>
            </w:r>
            <w:r>
              <w:rPr>
                <w:noProof/>
                <w:webHidden/>
              </w:rPr>
              <w:fldChar w:fldCharType="begin"/>
            </w:r>
            <w:r>
              <w:rPr>
                <w:noProof/>
                <w:webHidden/>
              </w:rPr>
              <w:instrText xml:space="preserve"> PAGEREF _Toc130450410 \h </w:instrText>
            </w:r>
            <w:r>
              <w:rPr>
                <w:noProof/>
                <w:webHidden/>
              </w:rPr>
            </w:r>
            <w:r>
              <w:rPr>
                <w:noProof/>
                <w:webHidden/>
              </w:rPr>
              <w:fldChar w:fldCharType="separate"/>
            </w:r>
            <w:r w:rsidR="00174535">
              <w:rPr>
                <w:noProof/>
                <w:webHidden/>
              </w:rPr>
              <w:t>1</w:t>
            </w:r>
            <w:r>
              <w:rPr>
                <w:noProof/>
                <w:webHidden/>
              </w:rPr>
              <w:fldChar w:fldCharType="end"/>
            </w:r>
          </w:hyperlink>
        </w:p>
        <w:p w14:paraId="1940685A" w14:textId="44727F30" w:rsidR="008D58A4" w:rsidRDefault="008D58A4">
          <w:pPr>
            <w:pStyle w:val="Obsah2"/>
            <w:tabs>
              <w:tab w:val="right" w:leader="dot" w:pos="9061"/>
            </w:tabs>
            <w:rPr>
              <w:rFonts w:asciiTheme="minorHAnsi" w:eastAsiaTheme="minorEastAsia" w:hAnsiTheme="minorHAnsi"/>
              <w:noProof/>
              <w:lang w:eastAsia="cs-CZ"/>
            </w:rPr>
          </w:pPr>
          <w:hyperlink w:anchor="_Toc130450411" w:history="1">
            <w:r w:rsidRPr="00E11F9E">
              <w:rPr>
                <w:rStyle w:val="Hypertextovodkaz"/>
                <w:noProof/>
              </w:rPr>
              <w:t>A.1.3. Údaje o zpracovateli dokumentace</w:t>
            </w:r>
            <w:r>
              <w:rPr>
                <w:noProof/>
                <w:webHidden/>
              </w:rPr>
              <w:tab/>
            </w:r>
            <w:r>
              <w:rPr>
                <w:noProof/>
                <w:webHidden/>
              </w:rPr>
              <w:fldChar w:fldCharType="begin"/>
            </w:r>
            <w:r>
              <w:rPr>
                <w:noProof/>
                <w:webHidden/>
              </w:rPr>
              <w:instrText xml:space="preserve"> PAGEREF _Toc130450411 \h </w:instrText>
            </w:r>
            <w:r>
              <w:rPr>
                <w:noProof/>
                <w:webHidden/>
              </w:rPr>
            </w:r>
            <w:r>
              <w:rPr>
                <w:noProof/>
                <w:webHidden/>
              </w:rPr>
              <w:fldChar w:fldCharType="separate"/>
            </w:r>
            <w:r w:rsidR="00174535">
              <w:rPr>
                <w:noProof/>
                <w:webHidden/>
              </w:rPr>
              <w:t>1</w:t>
            </w:r>
            <w:r>
              <w:rPr>
                <w:noProof/>
                <w:webHidden/>
              </w:rPr>
              <w:fldChar w:fldCharType="end"/>
            </w:r>
          </w:hyperlink>
        </w:p>
        <w:p w14:paraId="56F008E1" w14:textId="705CBA77" w:rsidR="008D58A4" w:rsidRDefault="008D58A4">
          <w:pPr>
            <w:pStyle w:val="Obsah1"/>
            <w:rPr>
              <w:rFonts w:asciiTheme="minorHAnsi" w:eastAsiaTheme="minorEastAsia" w:hAnsiTheme="minorHAnsi"/>
              <w:b w:val="0"/>
              <w:bCs w:val="0"/>
              <w:lang w:eastAsia="cs-CZ"/>
            </w:rPr>
          </w:pPr>
          <w:hyperlink w:anchor="_Toc130450412" w:history="1">
            <w:r w:rsidRPr="00E11F9E">
              <w:rPr>
                <w:rStyle w:val="Hypertextovodkaz"/>
              </w:rPr>
              <w:t>A.2 SEZNAM VSTUPNÍCH PODKLADŮ</w:t>
            </w:r>
            <w:r>
              <w:rPr>
                <w:webHidden/>
              </w:rPr>
              <w:tab/>
            </w:r>
            <w:r>
              <w:rPr>
                <w:webHidden/>
              </w:rPr>
              <w:fldChar w:fldCharType="begin"/>
            </w:r>
            <w:r>
              <w:rPr>
                <w:webHidden/>
              </w:rPr>
              <w:instrText xml:space="preserve"> PAGEREF _Toc130450412 \h </w:instrText>
            </w:r>
            <w:r>
              <w:rPr>
                <w:webHidden/>
              </w:rPr>
            </w:r>
            <w:r>
              <w:rPr>
                <w:webHidden/>
              </w:rPr>
              <w:fldChar w:fldCharType="separate"/>
            </w:r>
            <w:r w:rsidR="00174535">
              <w:rPr>
                <w:webHidden/>
              </w:rPr>
              <w:t>1</w:t>
            </w:r>
            <w:r>
              <w:rPr>
                <w:webHidden/>
              </w:rPr>
              <w:fldChar w:fldCharType="end"/>
            </w:r>
          </w:hyperlink>
        </w:p>
        <w:p w14:paraId="519184D1" w14:textId="79EA0347" w:rsidR="008D58A4" w:rsidRDefault="008D58A4">
          <w:pPr>
            <w:pStyle w:val="Obsah1"/>
            <w:rPr>
              <w:rFonts w:asciiTheme="minorHAnsi" w:eastAsiaTheme="minorEastAsia" w:hAnsiTheme="minorHAnsi"/>
              <w:b w:val="0"/>
              <w:bCs w:val="0"/>
              <w:lang w:eastAsia="cs-CZ"/>
            </w:rPr>
          </w:pPr>
          <w:hyperlink w:anchor="_Toc130450413" w:history="1">
            <w:r w:rsidRPr="00E11F9E">
              <w:rPr>
                <w:rStyle w:val="Hypertextovodkaz"/>
              </w:rPr>
              <w:t>A.3 ÚDAJE O ÚZEMÍ</w:t>
            </w:r>
            <w:r>
              <w:rPr>
                <w:webHidden/>
              </w:rPr>
              <w:tab/>
            </w:r>
            <w:r>
              <w:rPr>
                <w:webHidden/>
              </w:rPr>
              <w:fldChar w:fldCharType="begin"/>
            </w:r>
            <w:r>
              <w:rPr>
                <w:webHidden/>
              </w:rPr>
              <w:instrText xml:space="preserve"> PAGEREF _Toc130450413 \h </w:instrText>
            </w:r>
            <w:r>
              <w:rPr>
                <w:webHidden/>
              </w:rPr>
            </w:r>
            <w:r>
              <w:rPr>
                <w:webHidden/>
              </w:rPr>
              <w:fldChar w:fldCharType="separate"/>
            </w:r>
            <w:r w:rsidR="00174535">
              <w:rPr>
                <w:webHidden/>
              </w:rPr>
              <w:t>2</w:t>
            </w:r>
            <w:r>
              <w:rPr>
                <w:webHidden/>
              </w:rPr>
              <w:fldChar w:fldCharType="end"/>
            </w:r>
          </w:hyperlink>
        </w:p>
        <w:p w14:paraId="56A1210A" w14:textId="305BAA09" w:rsidR="008D58A4" w:rsidRDefault="008D58A4">
          <w:pPr>
            <w:pStyle w:val="Obsah1"/>
            <w:rPr>
              <w:rFonts w:asciiTheme="minorHAnsi" w:eastAsiaTheme="minorEastAsia" w:hAnsiTheme="minorHAnsi"/>
              <w:b w:val="0"/>
              <w:bCs w:val="0"/>
              <w:lang w:eastAsia="cs-CZ"/>
            </w:rPr>
          </w:pPr>
          <w:hyperlink w:anchor="_Toc130450414" w:history="1">
            <w:r w:rsidRPr="00E11F9E">
              <w:rPr>
                <w:rStyle w:val="Hypertextovodkaz"/>
              </w:rPr>
              <w:t>A.4 ÚDAJE O STAVBĚ</w:t>
            </w:r>
            <w:r>
              <w:rPr>
                <w:webHidden/>
              </w:rPr>
              <w:tab/>
            </w:r>
            <w:r>
              <w:rPr>
                <w:webHidden/>
              </w:rPr>
              <w:fldChar w:fldCharType="begin"/>
            </w:r>
            <w:r>
              <w:rPr>
                <w:webHidden/>
              </w:rPr>
              <w:instrText xml:space="preserve"> PAGEREF _Toc130450414 \h </w:instrText>
            </w:r>
            <w:r>
              <w:rPr>
                <w:webHidden/>
              </w:rPr>
            </w:r>
            <w:r>
              <w:rPr>
                <w:webHidden/>
              </w:rPr>
              <w:fldChar w:fldCharType="separate"/>
            </w:r>
            <w:r w:rsidR="00174535">
              <w:rPr>
                <w:webHidden/>
              </w:rPr>
              <w:t>2</w:t>
            </w:r>
            <w:r>
              <w:rPr>
                <w:webHidden/>
              </w:rPr>
              <w:fldChar w:fldCharType="end"/>
            </w:r>
          </w:hyperlink>
        </w:p>
        <w:p w14:paraId="7E7D51AC" w14:textId="0399B81E" w:rsidR="008D58A4" w:rsidRDefault="008D58A4">
          <w:pPr>
            <w:pStyle w:val="Obsah1"/>
            <w:rPr>
              <w:rFonts w:asciiTheme="minorHAnsi" w:eastAsiaTheme="minorEastAsia" w:hAnsiTheme="minorHAnsi"/>
              <w:b w:val="0"/>
              <w:bCs w:val="0"/>
              <w:lang w:eastAsia="cs-CZ"/>
            </w:rPr>
          </w:pPr>
          <w:hyperlink w:anchor="_Toc130450415" w:history="1">
            <w:r w:rsidRPr="00E11F9E">
              <w:rPr>
                <w:rStyle w:val="Hypertextovodkaz"/>
              </w:rPr>
              <w:t>A.5 ČLENĚNÍ ODSTRAŇOVANÉ STAVBY</w:t>
            </w:r>
            <w:r>
              <w:rPr>
                <w:webHidden/>
              </w:rPr>
              <w:tab/>
            </w:r>
            <w:r>
              <w:rPr>
                <w:webHidden/>
              </w:rPr>
              <w:fldChar w:fldCharType="begin"/>
            </w:r>
            <w:r>
              <w:rPr>
                <w:webHidden/>
              </w:rPr>
              <w:instrText xml:space="preserve"> PAGEREF _Toc130450415 \h </w:instrText>
            </w:r>
            <w:r>
              <w:rPr>
                <w:webHidden/>
              </w:rPr>
            </w:r>
            <w:r>
              <w:rPr>
                <w:webHidden/>
              </w:rPr>
              <w:fldChar w:fldCharType="separate"/>
            </w:r>
            <w:r w:rsidR="00174535">
              <w:rPr>
                <w:webHidden/>
              </w:rPr>
              <w:t>3</w:t>
            </w:r>
            <w:r>
              <w:rPr>
                <w:webHidden/>
              </w:rPr>
              <w:fldChar w:fldCharType="end"/>
            </w:r>
          </w:hyperlink>
        </w:p>
        <w:p w14:paraId="28B339E8" w14:textId="164736F0" w:rsidR="008D58A4" w:rsidRDefault="008D58A4">
          <w:pPr>
            <w:pStyle w:val="Obsah1"/>
            <w:rPr>
              <w:rFonts w:asciiTheme="minorHAnsi" w:eastAsiaTheme="minorEastAsia" w:hAnsiTheme="minorHAnsi"/>
              <w:b w:val="0"/>
              <w:bCs w:val="0"/>
              <w:lang w:eastAsia="cs-CZ"/>
            </w:rPr>
          </w:pPr>
          <w:hyperlink w:anchor="_Toc130450416" w:history="1">
            <w:r w:rsidRPr="00E11F9E">
              <w:rPr>
                <w:rStyle w:val="Hypertextovodkaz"/>
              </w:rPr>
              <w:t>B. SOUHRNNÁ TECHNICKÁ ZPRÁVA</w:t>
            </w:r>
            <w:r>
              <w:rPr>
                <w:webHidden/>
              </w:rPr>
              <w:tab/>
            </w:r>
            <w:r>
              <w:rPr>
                <w:webHidden/>
              </w:rPr>
              <w:fldChar w:fldCharType="begin"/>
            </w:r>
            <w:r>
              <w:rPr>
                <w:webHidden/>
              </w:rPr>
              <w:instrText xml:space="preserve"> PAGEREF _Toc130450416 \h </w:instrText>
            </w:r>
            <w:r>
              <w:rPr>
                <w:webHidden/>
              </w:rPr>
            </w:r>
            <w:r>
              <w:rPr>
                <w:webHidden/>
              </w:rPr>
              <w:fldChar w:fldCharType="separate"/>
            </w:r>
            <w:r w:rsidR="00174535">
              <w:rPr>
                <w:webHidden/>
              </w:rPr>
              <w:t>4</w:t>
            </w:r>
            <w:r>
              <w:rPr>
                <w:webHidden/>
              </w:rPr>
              <w:fldChar w:fldCharType="end"/>
            </w:r>
          </w:hyperlink>
        </w:p>
        <w:p w14:paraId="7EC14E06" w14:textId="11A07EDF" w:rsidR="008D58A4" w:rsidRDefault="008D58A4">
          <w:pPr>
            <w:pStyle w:val="Obsah1"/>
            <w:rPr>
              <w:rFonts w:asciiTheme="minorHAnsi" w:eastAsiaTheme="minorEastAsia" w:hAnsiTheme="minorHAnsi"/>
              <w:b w:val="0"/>
              <w:bCs w:val="0"/>
              <w:lang w:eastAsia="cs-CZ"/>
            </w:rPr>
          </w:pPr>
          <w:hyperlink w:anchor="_Toc130450417" w:history="1">
            <w:r w:rsidRPr="00E11F9E">
              <w:rPr>
                <w:rStyle w:val="Hypertextovodkaz"/>
              </w:rPr>
              <w:t>B.1 POPIS ÚZEMÍ STAVBY</w:t>
            </w:r>
            <w:r>
              <w:rPr>
                <w:webHidden/>
              </w:rPr>
              <w:tab/>
            </w:r>
            <w:r>
              <w:rPr>
                <w:webHidden/>
              </w:rPr>
              <w:fldChar w:fldCharType="begin"/>
            </w:r>
            <w:r>
              <w:rPr>
                <w:webHidden/>
              </w:rPr>
              <w:instrText xml:space="preserve"> PAGEREF _Toc130450417 \h </w:instrText>
            </w:r>
            <w:r>
              <w:rPr>
                <w:webHidden/>
              </w:rPr>
            </w:r>
            <w:r>
              <w:rPr>
                <w:webHidden/>
              </w:rPr>
              <w:fldChar w:fldCharType="separate"/>
            </w:r>
            <w:r w:rsidR="00174535">
              <w:rPr>
                <w:webHidden/>
              </w:rPr>
              <w:t>4</w:t>
            </w:r>
            <w:r>
              <w:rPr>
                <w:webHidden/>
              </w:rPr>
              <w:fldChar w:fldCharType="end"/>
            </w:r>
          </w:hyperlink>
        </w:p>
        <w:p w14:paraId="58DB26BA" w14:textId="28D64729" w:rsidR="008D58A4" w:rsidRDefault="008D58A4">
          <w:pPr>
            <w:pStyle w:val="Obsah1"/>
            <w:rPr>
              <w:rFonts w:asciiTheme="minorHAnsi" w:eastAsiaTheme="minorEastAsia" w:hAnsiTheme="minorHAnsi"/>
              <w:b w:val="0"/>
              <w:bCs w:val="0"/>
              <w:lang w:eastAsia="cs-CZ"/>
            </w:rPr>
          </w:pPr>
          <w:hyperlink w:anchor="_Toc130450418" w:history="1">
            <w:r w:rsidRPr="00E11F9E">
              <w:rPr>
                <w:rStyle w:val="Hypertextovodkaz"/>
              </w:rPr>
              <w:t>B.2 CELKOVÝ POPIS STAVBY</w:t>
            </w:r>
            <w:r>
              <w:rPr>
                <w:webHidden/>
              </w:rPr>
              <w:tab/>
            </w:r>
            <w:r>
              <w:rPr>
                <w:webHidden/>
              </w:rPr>
              <w:fldChar w:fldCharType="begin"/>
            </w:r>
            <w:r>
              <w:rPr>
                <w:webHidden/>
              </w:rPr>
              <w:instrText xml:space="preserve"> PAGEREF _Toc130450418 \h </w:instrText>
            </w:r>
            <w:r>
              <w:rPr>
                <w:webHidden/>
              </w:rPr>
            </w:r>
            <w:r>
              <w:rPr>
                <w:webHidden/>
              </w:rPr>
              <w:fldChar w:fldCharType="separate"/>
            </w:r>
            <w:r w:rsidR="00174535">
              <w:rPr>
                <w:webHidden/>
              </w:rPr>
              <w:t>5</w:t>
            </w:r>
            <w:r>
              <w:rPr>
                <w:webHidden/>
              </w:rPr>
              <w:fldChar w:fldCharType="end"/>
            </w:r>
          </w:hyperlink>
        </w:p>
        <w:p w14:paraId="6A6992CC" w14:textId="7EA2A082" w:rsidR="008D58A4" w:rsidRDefault="008D58A4">
          <w:pPr>
            <w:pStyle w:val="Obsah1"/>
            <w:rPr>
              <w:rFonts w:asciiTheme="minorHAnsi" w:eastAsiaTheme="minorEastAsia" w:hAnsiTheme="minorHAnsi"/>
              <w:b w:val="0"/>
              <w:bCs w:val="0"/>
              <w:lang w:eastAsia="cs-CZ"/>
            </w:rPr>
          </w:pPr>
          <w:hyperlink w:anchor="_Toc130450419" w:history="1">
            <w:r w:rsidRPr="00E11F9E">
              <w:rPr>
                <w:rStyle w:val="Hypertextovodkaz"/>
              </w:rPr>
              <w:t>B.3 PŘIPOJENÍ NA TECHNICKOU INFRASTRUKTURU</w:t>
            </w:r>
            <w:r>
              <w:rPr>
                <w:webHidden/>
              </w:rPr>
              <w:tab/>
            </w:r>
            <w:r>
              <w:rPr>
                <w:webHidden/>
              </w:rPr>
              <w:fldChar w:fldCharType="begin"/>
            </w:r>
            <w:r>
              <w:rPr>
                <w:webHidden/>
              </w:rPr>
              <w:instrText xml:space="preserve"> PAGEREF _Toc130450419 \h </w:instrText>
            </w:r>
            <w:r>
              <w:rPr>
                <w:webHidden/>
              </w:rPr>
            </w:r>
            <w:r>
              <w:rPr>
                <w:webHidden/>
              </w:rPr>
              <w:fldChar w:fldCharType="separate"/>
            </w:r>
            <w:r w:rsidR="00174535">
              <w:rPr>
                <w:webHidden/>
              </w:rPr>
              <w:t>6</w:t>
            </w:r>
            <w:r>
              <w:rPr>
                <w:webHidden/>
              </w:rPr>
              <w:fldChar w:fldCharType="end"/>
            </w:r>
          </w:hyperlink>
        </w:p>
        <w:p w14:paraId="6F318528" w14:textId="25AE0020" w:rsidR="008D58A4" w:rsidRDefault="008D58A4">
          <w:pPr>
            <w:pStyle w:val="Obsah1"/>
            <w:rPr>
              <w:rFonts w:asciiTheme="minorHAnsi" w:eastAsiaTheme="minorEastAsia" w:hAnsiTheme="minorHAnsi"/>
              <w:b w:val="0"/>
              <w:bCs w:val="0"/>
              <w:lang w:eastAsia="cs-CZ"/>
            </w:rPr>
          </w:pPr>
          <w:hyperlink w:anchor="_Toc130450420" w:history="1">
            <w:r w:rsidRPr="00E11F9E">
              <w:rPr>
                <w:rStyle w:val="Hypertextovodkaz"/>
              </w:rPr>
              <w:t>B.4 ÚPRAVY TERÉNU A ŘEŠENÍ VEGETACE PO ODSTRANĚNÍ STAVBY</w:t>
            </w:r>
            <w:r>
              <w:rPr>
                <w:webHidden/>
              </w:rPr>
              <w:tab/>
            </w:r>
            <w:r>
              <w:rPr>
                <w:webHidden/>
              </w:rPr>
              <w:fldChar w:fldCharType="begin"/>
            </w:r>
            <w:r>
              <w:rPr>
                <w:webHidden/>
              </w:rPr>
              <w:instrText xml:space="preserve"> PAGEREF _Toc130450420 \h </w:instrText>
            </w:r>
            <w:r>
              <w:rPr>
                <w:webHidden/>
              </w:rPr>
            </w:r>
            <w:r>
              <w:rPr>
                <w:webHidden/>
              </w:rPr>
              <w:fldChar w:fldCharType="separate"/>
            </w:r>
            <w:r w:rsidR="00174535">
              <w:rPr>
                <w:webHidden/>
              </w:rPr>
              <w:t>6</w:t>
            </w:r>
            <w:r>
              <w:rPr>
                <w:webHidden/>
              </w:rPr>
              <w:fldChar w:fldCharType="end"/>
            </w:r>
          </w:hyperlink>
        </w:p>
        <w:p w14:paraId="59CE42B2" w14:textId="19FFBF47" w:rsidR="008D58A4" w:rsidRDefault="008D58A4">
          <w:pPr>
            <w:pStyle w:val="Obsah1"/>
            <w:rPr>
              <w:rFonts w:asciiTheme="minorHAnsi" w:eastAsiaTheme="minorEastAsia" w:hAnsiTheme="minorHAnsi"/>
              <w:b w:val="0"/>
              <w:bCs w:val="0"/>
              <w:lang w:eastAsia="cs-CZ"/>
            </w:rPr>
          </w:pPr>
          <w:hyperlink w:anchor="_Toc130450421" w:history="1">
            <w:r w:rsidRPr="00E11F9E">
              <w:rPr>
                <w:rStyle w:val="Hypertextovodkaz"/>
              </w:rPr>
              <w:t>B.5 ZÁSADY ORGANIZACE BOURACÍCH PRACÍ</w:t>
            </w:r>
            <w:r>
              <w:rPr>
                <w:webHidden/>
              </w:rPr>
              <w:tab/>
            </w:r>
            <w:r>
              <w:rPr>
                <w:webHidden/>
              </w:rPr>
              <w:fldChar w:fldCharType="begin"/>
            </w:r>
            <w:r>
              <w:rPr>
                <w:webHidden/>
              </w:rPr>
              <w:instrText xml:space="preserve"> PAGEREF _Toc130450421 \h </w:instrText>
            </w:r>
            <w:r>
              <w:rPr>
                <w:webHidden/>
              </w:rPr>
            </w:r>
            <w:r>
              <w:rPr>
                <w:webHidden/>
              </w:rPr>
              <w:fldChar w:fldCharType="separate"/>
            </w:r>
            <w:r w:rsidR="00174535">
              <w:rPr>
                <w:webHidden/>
              </w:rPr>
              <w:t>7</w:t>
            </w:r>
            <w:r>
              <w:rPr>
                <w:webHidden/>
              </w:rPr>
              <w:fldChar w:fldCharType="end"/>
            </w:r>
          </w:hyperlink>
        </w:p>
        <w:p w14:paraId="58E1878C" w14:textId="24EF935E" w:rsidR="008D58A4" w:rsidRDefault="008D58A4">
          <w:pPr>
            <w:pStyle w:val="Obsah1"/>
            <w:rPr>
              <w:rFonts w:asciiTheme="minorHAnsi" w:eastAsiaTheme="minorEastAsia" w:hAnsiTheme="minorHAnsi"/>
              <w:b w:val="0"/>
              <w:bCs w:val="0"/>
              <w:lang w:eastAsia="cs-CZ"/>
            </w:rPr>
          </w:pPr>
          <w:hyperlink w:anchor="_Toc130450422" w:history="1">
            <w:r w:rsidRPr="00E11F9E">
              <w:rPr>
                <w:rStyle w:val="Hypertextovodkaz"/>
              </w:rPr>
              <w:t>ZÁVĚR</w:t>
            </w:r>
            <w:r>
              <w:rPr>
                <w:webHidden/>
              </w:rPr>
              <w:tab/>
            </w:r>
            <w:r>
              <w:rPr>
                <w:webHidden/>
              </w:rPr>
              <w:fldChar w:fldCharType="begin"/>
            </w:r>
            <w:r>
              <w:rPr>
                <w:webHidden/>
              </w:rPr>
              <w:instrText xml:space="preserve"> PAGEREF _Toc130450422 \h </w:instrText>
            </w:r>
            <w:r>
              <w:rPr>
                <w:webHidden/>
              </w:rPr>
            </w:r>
            <w:r>
              <w:rPr>
                <w:webHidden/>
              </w:rPr>
              <w:fldChar w:fldCharType="separate"/>
            </w:r>
            <w:r w:rsidR="00174535">
              <w:rPr>
                <w:webHidden/>
              </w:rPr>
              <w:t>11</w:t>
            </w:r>
            <w:r>
              <w:rPr>
                <w:webHidden/>
              </w:rPr>
              <w:fldChar w:fldCharType="end"/>
            </w:r>
          </w:hyperlink>
        </w:p>
        <w:p w14:paraId="5F19DA60" w14:textId="7F50A280" w:rsidR="008D58A4" w:rsidRDefault="008D58A4">
          <w:pPr>
            <w:pStyle w:val="Obsah1"/>
            <w:tabs>
              <w:tab w:val="left" w:pos="440"/>
            </w:tabs>
            <w:rPr>
              <w:rFonts w:asciiTheme="minorHAnsi" w:eastAsiaTheme="minorEastAsia" w:hAnsiTheme="minorHAnsi"/>
              <w:b w:val="0"/>
              <w:bCs w:val="0"/>
              <w:lang w:eastAsia="cs-CZ"/>
            </w:rPr>
          </w:pPr>
          <w:hyperlink w:anchor="_Toc130450423" w:history="1">
            <w:r w:rsidRPr="00E11F9E">
              <w:rPr>
                <w:rStyle w:val="Hypertextovodkaz"/>
              </w:rPr>
              <w:t>C.</w:t>
            </w:r>
            <w:r>
              <w:rPr>
                <w:rFonts w:asciiTheme="minorHAnsi" w:eastAsiaTheme="minorEastAsia" w:hAnsiTheme="minorHAnsi"/>
                <w:b w:val="0"/>
                <w:bCs w:val="0"/>
                <w:lang w:eastAsia="cs-CZ"/>
              </w:rPr>
              <w:tab/>
            </w:r>
            <w:r w:rsidRPr="00E11F9E">
              <w:rPr>
                <w:rStyle w:val="Hypertextovodkaz"/>
              </w:rPr>
              <w:t>SITUAČNÍ VÝKRESY</w:t>
            </w:r>
            <w:r>
              <w:rPr>
                <w:webHidden/>
              </w:rPr>
              <w:tab/>
            </w:r>
            <w:r>
              <w:rPr>
                <w:webHidden/>
              </w:rPr>
              <w:fldChar w:fldCharType="begin"/>
            </w:r>
            <w:r>
              <w:rPr>
                <w:webHidden/>
              </w:rPr>
              <w:instrText xml:space="preserve"> PAGEREF _Toc130450423 \h </w:instrText>
            </w:r>
            <w:r>
              <w:rPr>
                <w:webHidden/>
              </w:rPr>
            </w:r>
            <w:r>
              <w:rPr>
                <w:webHidden/>
              </w:rPr>
              <w:fldChar w:fldCharType="separate"/>
            </w:r>
            <w:r w:rsidR="00174535">
              <w:rPr>
                <w:webHidden/>
              </w:rPr>
              <w:t>12</w:t>
            </w:r>
            <w:r>
              <w:rPr>
                <w:webHidden/>
              </w:rPr>
              <w:fldChar w:fldCharType="end"/>
            </w:r>
          </w:hyperlink>
        </w:p>
        <w:p w14:paraId="7DDB90E1" w14:textId="1AE2F88E" w:rsidR="008D58A4" w:rsidRDefault="008D58A4">
          <w:pPr>
            <w:pStyle w:val="Obsah1"/>
            <w:rPr>
              <w:rFonts w:asciiTheme="minorHAnsi" w:eastAsiaTheme="minorEastAsia" w:hAnsiTheme="minorHAnsi"/>
              <w:b w:val="0"/>
              <w:bCs w:val="0"/>
              <w:lang w:eastAsia="cs-CZ"/>
            </w:rPr>
          </w:pPr>
          <w:hyperlink w:anchor="_Toc130450424" w:history="1">
            <w:r w:rsidRPr="00E11F9E">
              <w:rPr>
                <w:rStyle w:val="Hypertextovodkaz"/>
              </w:rPr>
              <w:t>C.1 Situace širších vztahů</w:t>
            </w:r>
            <w:r>
              <w:rPr>
                <w:webHidden/>
              </w:rPr>
              <w:tab/>
            </w:r>
            <w:r>
              <w:rPr>
                <w:webHidden/>
              </w:rPr>
              <w:fldChar w:fldCharType="begin"/>
            </w:r>
            <w:r>
              <w:rPr>
                <w:webHidden/>
              </w:rPr>
              <w:instrText xml:space="preserve"> PAGEREF _Toc130450424 \h </w:instrText>
            </w:r>
            <w:r>
              <w:rPr>
                <w:webHidden/>
              </w:rPr>
            </w:r>
            <w:r>
              <w:rPr>
                <w:webHidden/>
              </w:rPr>
              <w:fldChar w:fldCharType="separate"/>
            </w:r>
            <w:r w:rsidR="00174535">
              <w:rPr>
                <w:webHidden/>
              </w:rPr>
              <w:t>12</w:t>
            </w:r>
            <w:r>
              <w:rPr>
                <w:webHidden/>
              </w:rPr>
              <w:fldChar w:fldCharType="end"/>
            </w:r>
          </w:hyperlink>
        </w:p>
        <w:p w14:paraId="6B51F92D" w14:textId="36C540AF" w:rsidR="008D58A4" w:rsidRDefault="008D58A4">
          <w:pPr>
            <w:pStyle w:val="Obsah1"/>
            <w:rPr>
              <w:rFonts w:asciiTheme="minorHAnsi" w:eastAsiaTheme="minorEastAsia" w:hAnsiTheme="minorHAnsi"/>
              <w:b w:val="0"/>
              <w:bCs w:val="0"/>
              <w:lang w:eastAsia="cs-CZ"/>
            </w:rPr>
          </w:pPr>
          <w:hyperlink w:anchor="_Toc130450425" w:history="1">
            <w:r w:rsidRPr="00E11F9E">
              <w:rPr>
                <w:rStyle w:val="Hypertextovodkaz"/>
              </w:rPr>
              <w:t>C.2 Katastrální situační výkres</w:t>
            </w:r>
            <w:r>
              <w:rPr>
                <w:webHidden/>
              </w:rPr>
              <w:tab/>
            </w:r>
            <w:r>
              <w:rPr>
                <w:webHidden/>
              </w:rPr>
              <w:fldChar w:fldCharType="begin"/>
            </w:r>
            <w:r>
              <w:rPr>
                <w:webHidden/>
              </w:rPr>
              <w:instrText xml:space="preserve"> PAGEREF _Toc130450425 \h </w:instrText>
            </w:r>
            <w:r>
              <w:rPr>
                <w:webHidden/>
              </w:rPr>
            </w:r>
            <w:r>
              <w:rPr>
                <w:webHidden/>
              </w:rPr>
              <w:fldChar w:fldCharType="separate"/>
            </w:r>
            <w:r w:rsidR="00174535">
              <w:rPr>
                <w:webHidden/>
              </w:rPr>
              <w:t>12</w:t>
            </w:r>
            <w:r>
              <w:rPr>
                <w:webHidden/>
              </w:rPr>
              <w:fldChar w:fldCharType="end"/>
            </w:r>
          </w:hyperlink>
        </w:p>
        <w:p w14:paraId="42D133DA" w14:textId="252EC778" w:rsidR="008D58A4" w:rsidRDefault="008D58A4">
          <w:pPr>
            <w:pStyle w:val="Obsah1"/>
            <w:tabs>
              <w:tab w:val="left" w:pos="440"/>
            </w:tabs>
            <w:rPr>
              <w:rFonts w:asciiTheme="minorHAnsi" w:eastAsiaTheme="minorEastAsia" w:hAnsiTheme="minorHAnsi"/>
              <w:b w:val="0"/>
              <w:bCs w:val="0"/>
              <w:lang w:eastAsia="cs-CZ"/>
            </w:rPr>
          </w:pPr>
          <w:hyperlink w:anchor="_Toc130450426" w:history="1">
            <w:r w:rsidRPr="00E11F9E">
              <w:rPr>
                <w:rStyle w:val="Hypertextovodkaz"/>
              </w:rPr>
              <w:t>D.</w:t>
            </w:r>
            <w:r>
              <w:rPr>
                <w:rFonts w:asciiTheme="minorHAnsi" w:eastAsiaTheme="minorEastAsia" w:hAnsiTheme="minorHAnsi"/>
                <w:b w:val="0"/>
                <w:bCs w:val="0"/>
                <w:lang w:eastAsia="cs-CZ"/>
              </w:rPr>
              <w:tab/>
            </w:r>
            <w:r w:rsidRPr="00E11F9E">
              <w:rPr>
                <w:rStyle w:val="Hypertextovodkaz"/>
              </w:rPr>
              <w:t>DOKUMENTACE</w:t>
            </w:r>
            <w:r>
              <w:rPr>
                <w:webHidden/>
              </w:rPr>
              <w:tab/>
            </w:r>
            <w:r>
              <w:rPr>
                <w:webHidden/>
              </w:rPr>
              <w:fldChar w:fldCharType="begin"/>
            </w:r>
            <w:r>
              <w:rPr>
                <w:webHidden/>
              </w:rPr>
              <w:instrText xml:space="preserve"> PAGEREF _Toc130450426 \h </w:instrText>
            </w:r>
            <w:r>
              <w:rPr>
                <w:webHidden/>
              </w:rPr>
            </w:r>
            <w:r>
              <w:rPr>
                <w:webHidden/>
              </w:rPr>
              <w:fldChar w:fldCharType="separate"/>
            </w:r>
            <w:r w:rsidR="00174535">
              <w:rPr>
                <w:webHidden/>
              </w:rPr>
              <w:t>12</w:t>
            </w:r>
            <w:r>
              <w:rPr>
                <w:webHidden/>
              </w:rPr>
              <w:fldChar w:fldCharType="end"/>
            </w:r>
          </w:hyperlink>
        </w:p>
        <w:p w14:paraId="6EBEF973" w14:textId="37F0E969" w:rsidR="008D58A4" w:rsidRDefault="008D58A4">
          <w:pPr>
            <w:pStyle w:val="Obsah2"/>
            <w:tabs>
              <w:tab w:val="left" w:pos="880"/>
              <w:tab w:val="right" w:leader="dot" w:pos="9061"/>
            </w:tabs>
            <w:rPr>
              <w:rFonts w:asciiTheme="minorHAnsi" w:eastAsiaTheme="minorEastAsia" w:hAnsiTheme="minorHAnsi"/>
              <w:noProof/>
              <w:lang w:eastAsia="cs-CZ"/>
            </w:rPr>
          </w:pPr>
          <w:hyperlink w:anchor="_Toc130450427" w:history="1">
            <w:r w:rsidRPr="00E11F9E">
              <w:rPr>
                <w:rStyle w:val="Hypertextovodkaz"/>
                <w:rFonts w:ascii="Arial" w:eastAsia="Arial" w:hAnsi="Arial" w:cs="Arial"/>
                <w:b/>
                <w:bCs/>
                <w:noProof/>
                <w:w w:val="99"/>
              </w:rPr>
              <w:t>D.1.</w:t>
            </w:r>
            <w:r>
              <w:rPr>
                <w:rFonts w:asciiTheme="minorHAnsi" w:eastAsiaTheme="minorEastAsia" w:hAnsiTheme="minorHAnsi"/>
                <w:noProof/>
                <w:lang w:eastAsia="cs-CZ"/>
              </w:rPr>
              <w:tab/>
            </w:r>
            <w:r w:rsidRPr="00E11F9E">
              <w:rPr>
                <w:rStyle w:val="Hypertextovodkaz"/>
                <w:b/>
                <w:bCs/>
                <w:noProof/>
              </w:rPr>
              <w:t>Dokumentace stavebního nebo inženýrského objektu</w:t>
            </w:r>
            <w:r>
              <w:rPr>
                <w:noProof/>
                <w:webHidden/>
              </w:rPr>
              <w:tab/>
            </w:r>
            <w:r>
              <w:rPr>
                <w:noProof/>
                <w:webHidden/>
              </w:rPr>
              <w:fldChar w:fldCharType="begin"/>
            </w:r>
            <w:r>
              <w:rPr>
                <w:noProof/>
                <w:webHidden/>
              </w:rPr>
              <w:instrText xml:space="preserve"> PAGEREF _Toc130450427 \h </w:instrText>
            </w:r>
            <w:r>
              <w:rPr>
                <w:noProof/>
                <w:webHidden/>
              </w:rPr>
            </w:r>
            <w:r>
              <w:rPr>
                <w:noProof/>
                <w:webHidden/>
              </w:rPr>
              <w:fldChar w:fldCharType="separate"/>
            </w:r>
            <w:r w:rsidR="00174535">
              <w:rPr>
                <w:noProof/>
                <w:webHidden/>
              </w:rPr>
              <w:t>12</w:t>
            </w:r>
            <w:r>
              <w:rPr>
                <w:noProof/>
                <w:webHidden/>
              </w:rPr>
              <w:fldChar w:fldCharType="end"/>
            </w:r>
          </w:hyperlink>
        </w:p>
        <w:p w14:paraId="2F74A704" w14:textId="4E273206" w:rsidR="008D58A4" w:rsidRDefault="008D58A4">
          <w:pPr>
            <w:pStyle w:val="Obsah1"/>
            <w:tabs>
              <w:tab w:val="left" w:pos="440"/>
            </w:tabs>
            <w:rPr>
              <w:rFonts w:asciiTheme="minorHAnsi" w:eastAsiaTheme="minorEastAsia" w:hAnsiTheme="minorHAnsi"/>
              <w:b w:val="0"/>
              <w:bCs w:val="0"/>
              <w:lang w:eastAsia="cs-CZ"/>
            </w:rPr>
          </w:pPr>
          <w:hyperlink w:anchor="_Toc130450428" w:history="1">
            <w:r w:rsidRPr="00E11F9E">
              <w:rPr>
                <w:rStyle w:val="Hypertextovodkaz"/>
              </w:rPr>
              <w:t>E.</w:t>
            </w:r>
            <w:r>
              <w:rPr>
                <w:rFonts w:asciiTheme="minorHAnsi" w:eastAsiaTheme="minorEastAsia" w:hAnsiTheme="minorHAnsi"/>
                <w:b w:val="0"/>
                <w:bCs w:val="0"/>
                <w:lang w:eastAsia="cs-CZ"/>
              </w:rPr>
              <w:tab/>
            </w:r>
            <w:r w:rsidRPr="00E11F9E">
              <w:rPr>
                <w:rStyle w:val="Hypertextovodkaz"/>
              </w:rPr>
              <w:t>DOKLADOVÁ ČÁST</w:t>
            </w:r>
            <w:r>
              <w:rPr>
                <w:webHidden/>
              </w:rPr>
              <w:tab/>
            </w:r>
            <w:r>
              <w:rPr>
                <w:webHidden/>
              </w:rPr>
              <w:fldChar w:fldCharType="begin"/>
            </w:r>
            <w:r>
              <w:rPr>
                <w:webHidden/>
              </w:rPr>
              <w:instrText xml:space="preserve"> PAGEREF _Toc130450428 \h </w:instrText>
            </w:r>
            <w:r>
              <w:rPr>
                <w:webHidden/>
              </w:rPr>
            </w:r>
            <w:r>
              <w:rPr>
                <w:webHidden/>
              </w:rPr>
              <w:fldChar w:fldCharType="separate"/>
            </w:r>
            <w:r w:rsidR="00174535">
              <w:rPr>
                <w:webHidden/>
              </w:rPr>
              <w:t>12</w:t>
            </w:r>
            <w:r>
              <w:rPr>
                <w:webHidden/>
              </w:rPr>
              <w:fldChar w:fldCharType="end"/>
            </w:r>
          </w:hyperlink>
        </w:p>
        <w:p w14:paraId="5212BB1C" w14:textId="275C176C" w:rsidR="00EF423E" w:rsidRDefault="00EF423E">
          <w:r w:rsidRPr="00EF423E">
            <w:rPr>
              <w:b/>
              <w:bCs/>
            </w:rPr>
            <w:fldChar w:fldCharType="end"/>
          </w:r>
        </w:p>
      </w:sdtContent>
    </w:sdt>
    <w:p w14:paraId="588329C1" w14:textId="77777777" w:rsidR="0022321A" w:rsidRPr="00163D00" w:rsidRDefault="00B60E16">
      <w:pPr>
        <w:rPr>
          <w:rFonts w:cs="Segoe UI Semilight"/>
          <w:color w:val="FF0000"/>
        </w:rPr>
      </w:pPr>
      <w:r w:rsidRPr="00163D00">
        <w:rPr>
          <w:color w:val="FF0000"/>
        </w:rPr>
        <w:br w:type="page"/>
      </w:r>
    </w:p>
    <w:p w14:paraId="588329C3" w14:textId="77777777" w:rsidR="0022321A" w:rsidRPr="00163D00" w:rsidRDefault="00B60E16">
      <w:pPr>
        <w:pStyle w:val="Nadpis1"/>
        <w:rPr>
          <w:b w:val="0"/>
          <w:sz w:val="56"/>
        </w:rPr>
      </w:pPr>
      <w:bookmarkStart w:id="2" w:name="_Toc511808497"/>
      <w:bookmarkStart w:id="3" w:name="_Toc516581731"/>
      <w:bookmarkStart w:id="4" w:name="_Toc130450407"/>
      <w:bookmarkEnd w:id="2"/>
      <w:bookmarkEnd w:id="3"/>
      <w:r w:rsidRPr="00163D00">
        <w:rPr>
          <w:b w:val="0"/>
          <w:sz w:val="56"/>
        </w:rPr>
        <w:lastRenderedPageBreak/>
        <w:t>A. PRŮVODNÍ ZPRÁVA</w:t>
      </w:r>
      <w:bookmarkEnd w:id="4"/>
    </w:p>
    <w:p w14:paraId="588329C5" w14:textId="77777777" w:rsidR="0022321A" w:rsidRPr="00163D00" w:rsidRDefault="0022321A"/>
    <w:p w14:paraId="588329C6" w14:textId="77777777" w:rsidR="0022321A" w:rsidRPr="00163D00" w:rsidRDefault="00B60E16">
      <w:pPr>
        <w:pStyle w:val="Nadpis1"/>
      </w:pPr>
      <w:bookmarkStart w:id="5" w:name="_Toc511808498"/>
      <w:bookmarkStart w:id="6" w:name="_Toc516581732"/>
      <w:bookmarkStart w:id="7" w:name="_Toc130450408"/>
      <w:bookmarkEnd w:id="5"/>
      <w:bookmarkEnd w:id="6"/>
      <w:r w:rsidRPr="00163D00">
        <w:t>A.1 IDENTIFIKAČNÍ ÚDAJE</w:t>
      </w:r>
      <w:bookmarkEnd w:id="7"/>
    </w:p>
    <w:p w14:paraId="588329C7" w14:textId="77777777" w:rsidR="0022321A" w:rsidRPr="00163D00" w:rsidRDefault="00B60E16">
      <w:pPr>
        <w:pStyle w:val="Nadpis2"/>
        <w:rPr>
          <w:color w:val="auto"/>
        </w:rPr>
      </w:pPr>
      <w:bookmarkStart w:id="8" w:name="_Toc130450409"/>
      <w:r w:rsidRPr="00163D00">
        <w:rPr>
          <w:color w:val="auto"/>
        </w:rPr>
        <w:t>A.1.1 Údaje o stavbě</w:t>
      </w:r>
      <w:bookmarkEnd w:id="8"/>
    </w:p>
    <w:p w14:paraId="57CA34A4" w14:textId="77777777" w:rsidR="008D2C30" w:rsidRPr="008D2C30" w:rsidRDefault="00B60E16" w:rsidP="008D2C30">
      <w:pPr>
        <w:autoSpaceDE w:val="0"/>
        <w:autoSpaceDN w:val="0"/>
        <w:adjustRightInd w:val="0"/>
        <w:spacing w:after="0" w:line="240" w:lineRule="auto"/>
      </w:pPr>
      <w:r w:rsidRPr="00163D00">
        <w:t>Název stavby:</w:t>
      </w:r>
      <w:r w:rsidRPr="00163D00">
        <w:tab/>
      </w:r>
      <w:r w:rsidRPr="00163D00">
        <w:tab/>
      </w:r>
      <w:r w:rsidRPr="00163D00">
        <w:tab/>
      </w:r>
      <w:r w:rsidR="008D2C30" w:rsidRPr="008D2C30">
        <w:t>SKLADOVÉ OBJEKTY, Horní nádraží</w:t>
      </w:r>
    </w:p>
    <w:p w14:paraId="6FC74E8C" w14:textId="1714EB12" w:rsidR="008D2C30" w:rsidRDefault="008D2C30" w:rsidP="008D2C30">
      <w:pPr>
        <w:ind w:left="2124" w:firstLine="708"/>
      </w:pPr>
      <w:r w:rsidRPr="008D2C30">
        <w:t>Odstranění skladovací</w:t>
      </w:r>
      <w:r>
        <w:t>ch</w:t>
      </w:r>
      <w:r w:rsidRPr="008D2C30">
        <w:t xml:space="preserve"> objekt</w:t>
      </w:r>
      <w:r>
        <w:t>ů</w:t>
      </w:r>
      <w:r w:rsidRPr="008D2C30">
        <w:t>, Horní nádraží NJ</w:t>
      </w:r>
    </w:p>
    <w:p w14:paraId="1ED22CD1" w14:textId="6114A33D" w:rsidR="008D2C30" w:rsidRDefault="00B60E16" w:rsidP="008D2C30">
      <w:pPr>
        <w:rPr>
          <w:rFonts w:ascii="Arial" w:hAnsi="Arial" w:cs="Arial"/>
          <w:color w:val="000000"/>
          <w:sz w:val="16"/>
          <w:szCs w:val="16"/>
        </w:rPr>
      </w:pPr>
      <w:r w:rsidRPr="00163D00">
        <w:t>Místo stavby:</w:t>
      </w:r>
      <w:r w:rsidRPr="00163D00">
        <w:tab/>
      </w:r>
      <w:r w:rsidRPr="00163D00">
        <w:tab/>
      </w:r>
      <w:r w:rsidRPr="00163D00">
        <w:tab/>
      </w:r>
      <w:proofErr w:type="spellStart"/>
      <w:r w:rsidRPr="00163D00">
        <w:t>parc.č</w:t>
      </w:r>
      <w:proofErr w:type="spellEnd"/>
      <w:r w:rsidRPr="00163D00">
        <w:t xml:space="preserve">. </w:t>
      </w:r>
      <w:r w:rsidR="008D2C30" w:rsidRPr="008D2C30">
        <w:t>st. 494, 1998, 695/1</w:t>
      </w:r>
    </w:p>
    <w:p w14:paraId="5ACC5BC9" w14:textId="2F46CF0D" w:rsidR="008D2C30" w:rsidRDefault="00B60E16" w:rsidP="008D2C30">
      <w:pPr>
        <w:autoSpaceDE w:val="0"/>
        <w:autoSpaceDN w:val="0"/>
        <w:adjustRightInd w:val="0"/>
        <w:spacing w:after="0" w:line="240" w:lineRule="auto"/>
        <w:rPr>
          <w:rFonts w:ascii="Arial" w:hAnsi="Arial" w:cs="Arial"/>
          <w:color w:val="000000"/>
          <w:sz w:val="16"/>
          <w:szCs w:val="16"/>
        </w:rPr>
      </w:pPr>
      <w:r w:rsidRPr="00163D00">
        <w:tab/>
      </w:r>
      <w:r w:rsidRPr="00163D00">
        <w:tab/>
      </w:r>
      <w:r w:rsidRPr="00163D00">
        <w:tab/>
      </w:r>
      <w:r w:rsidR="0041409B">
        <w:tab/>
      </w:r>
      <w:proofErr w:type="spellStart"/>
      <w:r w:rsidR="008D2C30" w:rsidRPr="008D2C30">
        <w:t>k.ú</w:t>
      </w:r>
      <w:proofErr w:type="spellEnd"/>
      <w:r w:rsidR="008D2C30" w:rsidRPr="008D2C30">
        <w:t xml:space="preserve">. Nový </w:t>
      </w:r>
      <w:proofErr w:type="gramStart"/>
      <w:r w:rsidR="008D2C30" w:rsidRPr="008D2C30">
        <w:t>Jičín - Horní</w:t>
      </w:r>
      <w:proofErr w:type="gramEnd"/>
      <w:r w:rsidR="008D2C30" w:rsidRPr="008D2C30">
        <w:t xml:space="preserve"> Předměstí</w:t>
      </w:r>
    </w:p>
    <w:p w14:paraId="588329C9" w14:textId="6CEA0755" w:rsidR="0022321A" w:rsidRPr="00163D00" w:rsidRDefault="0022321A"/>
    <w:p w14:paraId="588329CA" w14:textId="1E789ED8" w:rsidR="0022321A" w:rsidRPr="00163D00" w:rsidRDefault="00B60E16">
      <w:pPr>
        <w:ind w:left="2832" w:hanging="2832"/>
      </w:pPr>
      <w:r w:rsidRPr="00163D00">
        <w:t>Předmět dokumentace:</w:t>
      </w:r>
      <w:r w:rsidRPr="00163D00">
        <w:tab/>
      </w:r>
      <w:r w:rsidR="00C16215">
        <w:t xml:space="preserve">Dokumentace pro </w:t>
      </w:r>
      <w:r w:rsidR="00760898">
        <w:t>odstranění stavby</w:t>
      </w:r>
      <w:r w:rsidRPr="00163D00">
        <w:br/>
      </w:r>
    </w:p>
    <w:p w14:paraId="588329CB" w14:textId="77777777" w:rsidR="0022321A" w:rsidRPr="00163D00" w:rsidRDefault="00B60E16">
      <w:pPr>
        <w:pStyle w:val="Nadpis2"/>
        <w:rPr>
          <w:color w:val="auto"/>
        </w:rPr>
      </w:pPr>
      <w:bookmarkStart w:id="9" w:name="_Toc130450410"/>
      <w:r w:rsidRPr="00163D00">
        <w:rPr>
          <w:color w:val="auto"/>
        </w:rPr>
        <w:t>A.1.2 Údaje o žadateli / stavebníkovi</w:t>
      </w:r>
      <w:bookmarkEnd w:id="9"/>
    </w:p>
    <w:p w14:paraId="7F41E2E9" w14:textId="374CF2DC" w:rsidR="00760898" w:rsidRDefault="008D2C30" w:rsidP="00760898">
      <w:pPr>
        <w:ind w:left="2832"/>
      </w:pPr>
      <w:r>
        <w:t xml:space="preserve">Město Nový </w:t>
      </w:r>
      <w:proofErr w:type="spellStart"/>
      <w:r>
        <w:t>jičín</w:t>
      </w:r>
      <w:proofErr w:type="spellEnd"/>
    </w:p>
    <w:p w14:paraId="18AC976C" w14:textId="77777777" w:rsidR="008D2C30" w:rsidRDefault="008D2C30" w:rsidP="008D2C30">
      <w:pPr>
        <w:autoSpaceDE w:val="0"/>
        <w:autoSpaceDN w:val="0"/>
        <w:adjustRightInd w:val="0"/>
        <w:spacing w:after="0" w:line="240" w:lineRule="auto"/>
        <w:ind w:left="2124" w:firstLine="708"/>
      </w:pPr>
      <w:bookmarkStart w:id="10" w:name="_Toc130450411"/>
      <w:r w:rsidRPr="008D2C30">
        <w:t xml:space="preserve">Masarykovo nám. 1/1, </w:t>
      </w:r>
    </w:p>
    <w:p w14:paraId="7A1C4878" w14:textId="3A2AD7FB" w:rsidR="008D2C30" w:rsidRPr="008D2C30" w:rsidRDefault="008D2C30" w:rsidP="008D2C30">
      <w:pPr>
        <w:autoSpaceDE w:val="0"/>
        <w:autoSpaceDN w:val="0"/>
        <w:adjustRightInd w:val="0"/>
        <w:spacing w:after="0" w:line="240" w:lineRule="auto"/>
        <w:ind w:left="2124" w:firstLine="708"/>
      </w:pPr>
      <w:r w:rsidRPr="008D2C30">
        <w:t>741 01 Nový Jičín</w:t>
      </w:r>
    </w:p>
    <w:p w14:paraId="588329CD" w14:textId="77777777" w:rsidR="0022321A" w:rsidRPr="00CD60E4" w:rsidRDefault="00B60E16">
      <w:pPr>
        <w:pStyle w:val="Nadpis2"/>
        <w:rPr>
          <w:color w:val="auto"/>
        </w:rPr>
      </w:pPr>
      <w:r w:rsidRPr="00CD60E4">
        <w:rPr>
          <w:color w:val="auto"/>
        </w:rPr>
        <w:t>A.1.3. Údaje o zpracovateli dokumentace</w:t>
      </w:r>
      <w:bookmarkEnd w:id="10"/>
    </w:p>
    <w:p w14:paraId="12784CF9" w14:textId="77777777" w:rsidR="00C16215" w:rsidRDefault="00B60E16" w:rsidP="00C16215">
      <w:r w:rsidRPr="00CD60E4">
        <w:t>Hlavní projektant:</w:t>
      </w:r>
      <w:r w:rsidRPr="00CD60E4">
        <w:tab/>
      </w:r>
      <w:r w:rsidRPr="00CD60E4">
        <w:tab/>
      </w:r>
      <w:r w:rsidR="00C16215">
        <w:t>Ing. Jarmila Vávrová</w:t>
      </w:r>
    </w:p>
    <w:p w14:paraId="2C2DAC39" w14:textId="77777777" w:rsidR="00C16215" w:rsidRDefault="00C16215" w:rsidP="00C16215">
      <w:r>
        <w:tab/>
      </w:r>
      <w:r>
        <w:tab/>
      </w:r>
      <w:r>
        <w:tab/>
      </w:r>
      <w:r>
        <w:tab/>
      </w:r>
      <w:proofErr w:type="spellStart"/>
      <w:r>
        <w:t>Záhuní</w:t>
      </w:r>
      <w:proofErr w:type="spellEnd"/>
      <w:r>
        <w:t xml:space="preserve"> 804, </w:t>
      </w:r>
    </w:p>
    <w:p w14:paraId="6F34D049" w14:textId="77777777" w:rsidR="00C16215" w:rsidRDefault="00C16215" w:rsidP="00C16215">
      <w:pPr>
        <w:ind w:left="2124" w:firstLine="708"/>
      </w:pPr>
      <w:r>
        <w:t>Frenštát pod Radhoštěm, 744 01</w:t>
      </w:r>
    </w:p>
    <w:p w14:paraId="58276898" w14:textId="77777777" w:rsidR="00C16215" w:rsidRDefault="00C16215" w:rsidP="00C16215">
      <w:pPr>
        <w:ind w:left="2124" w:firstLine="708"/>
      </w:pPr>
      <w:r>
        <w:t>ČKAIT: 1102616</w:t>
      </w:r>
    </w:p>
    <w:p w14:paraId="588329CE" w14:textId="6EF39A6D" w:rsidR="0022321A" w:rsidRPr="00CD60E4" w:rsidRDefault="0022321A"/>
    <w:p w14:paraId="588329CF" w14:textId="2997AD5D" w:rsidR="0022321A" w:rsidRPr="00163D00" w:rsidRDefault="00B60E16">
      <w:pPr>
        <w:ind w:left="2832" w:hanging="2832"/>
        <w:rPr>
          <w:color w:val="FF0000"/>
        </w:rPr>
      </w:pPr>
      <w:r w:rsidRPr="00CD60E4">
        <w:t>Zpracovatelé PD:</w:t>
      </w:r>
      <w:r w:rsidRPr="00CD60E4">
        <w:tab/>
        <w:t>stavební část - Ing. Arch. Alice Valčíková</w:t>
      </w:r>
      <w:r w:rsidRPr="00163D00">
        <w:rPr>
          <w:color w:val="FF0000"/>
        </w:rPr>
        <w:br/>
      </w:r>
      <w:r w:rsidRPr="00163D00">
        <w:rPr>
          <w:color w:val="FF0000"/>
        </w:rPr>
        <w:br/>
      </w:r>
    </w:p>
    <w:p w14:paraId="50927DBB" w14:textId="17797029" w:rsidR="00760898" w:rsidRPr="00163D00" w:rsidRDefault="00760898" w:rsidP="00760898">
      <w:pPr>
        <w:pStyle w:val="Nadpis1"/>
      </w:pPr>
      <w:bookmarkStart w:id="11" w:name="_Toc130450412"/>
      <w:r w:rsidRPr="00163D00">
        <w:t>A.</w:t>
      </w:r>
      <w:r>
        <w:t>2</w:t>
      </w:r>
      <w:r w:rsidRPr="00163D00">
        <w:t xml:space="preserve"> SEZNAM VSTUPNÍCH PODKLADŮ</w:t>
      </w:r>
      <w:bookmarkEnd w:id="11"/>
    </w:p>
    <w:p w14:paraId="1EEE5750" w14:textId="77777777" w:rsidR="00760898" w:rsidRPr="00163D00" w:rsidRDefault="00760898" w:rsidP="00760898">
      <w:pPr>
        <w:pStyle w:val="Odstavecseseznamem"/>
        <w:numPr>
          <w:ilvl w:val="0"/>
          <w:numId w:val="1"/>
        </w:numPr>
      </w:pPr>
      <w:r w:rsidRPr="00163D00">
        <w:t>Zadání investora</w:t>
      </w:r>
    </w:p>
    <w:p w14:paraId="38984C83" w14:textId="77777777" w:rsidR="00760898" w:rsidRPr="00163D00" w:rsidRDefault="00760898" w:rsidP="00760898">
      <w:pPr>
        <w:pStyle w:val="Odstavecseseznamem"/>
        <w:numPr>
          <w:ilvl w:val="0"/>
          <w:numId w:val="1"/>
        </w:numPr>
      </w:pPr>
      <w:r w:rsidRPr="00163D00">
        <w:t>Snímek katastrální mapy</w:t>
      </w:r>
    </w:p>
    <w:p w14:paraId="45BC1D20" w14:textId="77777777" w:rsidR="00760898" w:rsidRPr="00163D00" w:rsidRDefault="00760898" w:rsidP="00760898">
      <w:pPr>
        <w:pStyle w:val="Odstavecseseznamem"/>
        <w:numPr>
          <w:ilvl w:val="0"/>
          <w:numId w:val="1"/>
        </w:numPr>
      </w:pPr>
      <w:r w:rsidRPr="00163D00">
        <w:t>Prohlídka místa a fotodokumentace stávajícího stavu</w:t>
      </w:r>
    </w:p>
    <w:p w14:paraId="5CB61ECD" w14:textId="77777777" w:rsidR="00760898" w:rsidRPr="00163D00" w:rsidRDefault="00760898" w:rsidP="00760898">
      <w:pPr>
        <w:pStyle w:val="Odstavecseseznamem"/>
        <w:numPr>
          <w:ilvl w:val="0"/>
          <w:numId w:val="1"/>
        </w:numPr>
      </w:pPr>
      <w:r>
        <w:t>Zaměření stávajícího stavu</w:t>
      </w:r>
    </w:p>
    <w:p w14:paraId="588329D0" w14:textId="77777777" w:rsidR="0022321A" w:rsidRPr="00163D00" w:rsidRDefault="00B60E16">
      <w:pPr>
        <w:rPr>
          <w:color w:val="FF0000"/>
        </w:rPr>
      </w:pPr>
      <w:r w:rsidRPr="00163D00">
        <w:rPr>
          <w:color w:val="FF0000"/>
        </w:rPr>
        <w:br w:type="page"/>
      </w:r>
    </w:p>
    <w:p w14:paraId="30C03FCF" w14:textId="33099EAA" w:rsidR="00760898" w:rsidRPr="00760898" w:rsidRDefault="00760898" w:rsidP="00760898">
      <w:pPr>
        <w:pStyle w:val="Nadpis1"/>
      </w:pPr>
      <w:bookmarkStart w:id="12" w:name="_Toc511808499"/>
      <w:bookmarkStart w:id="13" w:name="_Toc516581733"/>
      <w:bookmarkStart w:id="14" w:name="_Toc130450413"/>
      <w:bookmarkEnd w:id="12"/>
      <w:bookmarkEnd w:id="13"/>
      <w:r w:rsidRPr="00760898">
        <w:lastRenderedPageBreak/>
        <w:t xml:space="preserve">A.3 </w:t>
      </w:r>
      <w:r w:rsidR="006F1EB1" w:rsidRPr="00760898">
        <w:t>ÚDAJE O ÚZEMÍ</w:t>
      </w:r>
      <w:bookmarkEnd w:id="14"/>
    </w:p>
    <w:p w14:paraId="7ACA2E03" w14:textId="77777777" w:rsidR="00760898" w:rsidRPr="00760898" w:rsidRDefault="00760898" w:rsidP="00760898">
      <w:pPr>
        <w:pStyle w:val="l0"/>
        <w:spacing w:after="0"/>
        <w:jc w:val="both"/>
        <w:rPr>
          <w:rStyle w:val="Siln"/>
        </w:rPr>
      </w:pPr>
      <w:r w:rsidRPr="00760898">
        <w:rPr>
          <w:rStyle w:val="Siln"/>
        </w:rPr>
        <w:t>a) </w:t>
      </w:r>
      <w:r w:rsidRPr="00760898">
        <w:rPr>
          <w:rStyle w:val="Siln"/>
          <w:lang w:eastAsia="en-US"/>
        </w:rPr>
        <w:t>údaje o území, ve kterém se odstraňovaná stavba nachází</w:t>
      </w:r>
    </w:p>
    <w:p w14:paraId="39541A9B" w14:textId="77777777" w:rsidR="00760898" w:rsidRPr="00F93810" w:rsidRDefault="00760898" w:rsidP="00760898">
      <w:pPr>
        <w:pStyle w:val="l0"/>
        <w:spacing w:after="0"/>
        <w:ind w:left="708"/>
        <w:jc w:val="both"/>
        <w:rPr>
          <w:sz w:val="20"/>
          <w:szCs w:val="20"/>
        </w:rPr>
      </w:pPr>
    </w:p>
    <w:p w14:paraId="1BCBC9DF" w14:textId="04F2F6CC" w:rsidR="008D2C30" w:rsidRDefault="00760898" w:rsidP="00712B10">
      <w:pPr>
        <w:pStyle w:val="l0"/>
        <w:spacing w:after="0"/>
        <w:ind w:firstLine="708"/>
        <w:jc w:val="both"/>
        <w:rPr>
          <w:rFonts w:ascii="Segoe UI Semilight" w:eastAsiaTheme="minorHAnsi" w:hAnsi="Segoe UI Semilight" w:cstheme="minorBidi"/>
          <w:kern w:val="0"/>
          <w:sz w:val="22"/>
          <w:szCs w:val="22"/>
          <w:lang w:eastAsia="en-US"/>
        </w:rPr>
      </w:pPr>
      <w:r w:rsidRPr="00760898">
        <w:rPr>
          <w:rFonts w:ascii="Segoe UI Semilight" w:eastAsiaTheme="minorHAnsi" w:hAnsi="Segoe UI Semilight" w:cstheme="minorBidi"/>
          <w:kern w:val="0"/>
          <w:sz w:val="22"/>
          <w:szCs w:val="22"/>
          <w:lang w:eastAsia="en-US"/>
        </w:rPr>
        <w:t xml:space="preserve">Jedná se o bourací práce </w:t>
      </w:r>
      <w:r w:rsidR="008D2C30">
        <w:rPr>
          <w:rFonts w:ascii="Segoe UI Semilight" w:eastAsiaTheme="minorHAnsi" w:hAnsi="Segoe UI Semilight" w:cstheme="minorBidi"/>
          <w:kern w:val="0"/>
          <w:sz w:val="22"/>
          <w:szCs w:val="22"/>
          <w:lang w:eastAsia="en-US"/>
        </w:rPr>
        <w:t>skladovacích objektů</w:t>
      </w:r>
      <w:r w:rsidRPr="00760898">
        <w:rPr>
          <w:rFonts w:ascii="Segoe UI Semilight" w:eastAsiaTheme="minorHAnsi" w:hAnsi="Segoe UI Semilight" w:cstheme="minorBidi"/>
          <w:kern w:val="0"/>
          <w:sz w:val="22"/>
          <w:szCs w:val="22"/>
          <w:lang w:eastAsia="en-US"/>
        </w:rPr>
        <w:t xml:space="preserve"> v</w:t>
      </w:r>
      <w:r w:rsidR="008D2C30">
        <w:rPr>
          <w:rFonts w:ascii="Segoe UI Semilight" w:eastAsiaTheme="minorHAnsi" w:hAnsi="Segoe UI Semilight" w:cstheme="minorBidi"/>
          <w:kern w:val="0"/>
          <w:sz w:val="22"/>
          <w:szCs w:val="22"/>
          <w:lang w:eastAsia="en-US"/>
        </w:rPr>
        <w:t> areálu Horního nádraží</w:t>
      </w:r>
      <w:r w:rsidRPr="00760898">
        <w:rPr>
          <w:rFonts w:ascii="Segoe UI Semilight" w:eastAsiaTheme="minorHAnsi" w:hAnsi="Segoe UI Semilight" w:cstheme="minorBidi"/>
          <w:kern w:val="0"/>
          <w:sz w:val="22"/>
          <w:szCs w:val="22"/>
          <w:lang w:eastAsia="en-US"/>
        </w:rPr>
        <w:t>,</w:t>
      </w:r>
      <w:r w:rsidR="008D2C30">
        <w:rPr>
          <w:rFonts w:ascii="Segoe UI Semilight" w:eastAsiaTheme="minorHAnsi" w:hAnsi="Segoe UI Semilight" w:cstheme="minorBidi"/>
          <w:kern w:val="0"/>
          <w:sz w:val="22"/>
          <w:szCs w:val="22"/>
          <w:lang w:eastAsia="en-US"/>
        </w:rPr>
        <w:t xml:space="preserve"> v</w:t>
      </w:r>
      <w:r w:rsidRPr="00760898">
        <w:rPr>
          <w:rFonts w:ascii="Segoe UI Semilight" w:eastAsiaTheme="minorHAnsi" w:hAnsi="Segoe UI Semilight" w:cstheme="minorBidi"/>
          <w:kern w:val="0"/>
          <w:sz w:val="22"/>
          <w:szCs w:val="22"/>
          <w:lang w:eastAsia="en-US"/>
        </w:rPr>
        <w:t xml:space="preserve"> katastrální území </w:t>
      </w:r>
      <w:r w:rsidR="008D2C30">
        <w:rPr>
          <w:rFonts w:ascii="Segoe UI Semilight" w:eastAsiaTheme="minorHAnsi" w:hAnsi="Segoe UI Semilight" w:cstheme="minorBidi"/>
          <w:kern w:val="0"/>
          <w:sz w:val="22"/>
          <w:szCs w:val="22"/>
          <w:lang w:eastAsia="en-US"/>
        </w:rPr>
        <w:t>Horní předměstí – Nový Jičín</w:t>
      </w:r>
      <w:r w:rsidRPr="00760898">
        <w:rPr>
          <w:rFonts w:ascii="Segoe UI Semilight" w:eastAsiaTheme="minorHAnsi" w:hAnsi="Segoe UI Semilight" w:cstheme="minorBidi"/>
          <w:kern w:val="0"/>
          <w:sz w:val="22"/>
          <w:szCs w:val="22"/>
          <w:lang w:eastAsia="en-US"/>
        </w:rPr>
        <w:t xml:space="preserve">, parcela č. </w:t>
      </w:r>
      <w:r w:rsidR="008D2C30" w:rsidRPr="008D2C30">
        <w:rPr>
          <w:rFonts w:ascii="Segoe UI Semilight" w:hAnsi="Segoe UI Semilight" w:cstheme="minorBidi"/>
          <w:sz w:val="22"/>
          <w:szCs w:val="22"/>
        </w:rPr>
        <w:t>494, 1998, 695/1</w:t>
      </w:r>
      <w:r w:rsidRPr="00760898">
        <w:rPr>
          <w:rFonts w:ascii="Segoe UI Semilight" w:eastAsiaTheme="minorHAnsi" w:hAnsi="Segoe UI Semilight" w:cstheme="minorBidi"/>
          <w:kern w:val="0"/>
          <w:sz w:val="22"/>
          <w:szCs w:val="22"/>
          <w:lang w:eastAsia="en-US"/>
        </w:rPr>
        <w:t>.</w:t>
      </w:r>
      <w:r w:rsidR="008D2C30">
        <w:rPr>
          <w:rFonts w:ascii="Segoe UI Semilight" w:eastAsiaTheme="minorHAnsi" w:hAnsi="Segoe UI Semilight" w:cstheme="minorBidi"/>
          <w:kern w:val="0"/>
          <w:sz w:val="22"/>
          <w:szCs w:val="22"/>
          <w:lang w:eastAsia="en-US"/>
        </w:rPr>
        <w:t xml:space="preserve"> Prostor je volně přístupný veřejnosti. Navazuje na nově vybudovanou cyklostezku</w:t>
      </w:r>
      <w:r w:rsidR="00712B10">
        <w:rPr>
          <w:rFonts w:ascii="Segoe UI Semilight" w:eastAsiaTheme="minorHAnsi" w:hAnsi="Segoe UI Semilight" w:cstheme="minorBidi"/>
          <w:kern w:val="0"/>
          <w:sz w:val="22"/>
          <w:szCs w:val="22"/>
          <w:lang w:eastAsia="en-US"/>
        </w:rPr>
        <w:t xml:space="preserve">, průmyslový areál </w:t>
      </w:r>
      <w:proofErr w:type="spellStart"/>
      <w:r w:rsidR="00712B10">
        <w:rPr>
          <w:rFonts w:ascii="Segoe UI Semilight" w:eastAsiaTheme="minorHAnsi" w:hAnsi="Segoe UI Semilight" w:cstheme="minorBidi"/>
          <w:kern w:val="0"/>
          <w:sz w:val="22"/>
          <w:szCs w:val="22"/>
          <w:lang w:eastAsia="en-US"/>
        </w:rPr>
        <w:t>Tonak</w:t>
      </w:r>
      <w:proofErr w:type="spellEnd"/>
      <w:r w:rsidR="00712B10">
        <w:rPr>
          <w:rFonts w:ascii="Segoe UI Semilight" w:eastAsiaTheme="minorHAnsi" w:hAnsi="Segoe UI Semilight" w:cstheme="minorBidi"/>
          <w:kern w:val="0"/>
          <w:sz w:val="22"/>
          <w:szCs w:val="22"/>
          <w:lang w:eastAsia="en-US"/>
        </w:rPr>
        <w:t xml:space="preserve"> a </w:t>
      </w:r>
      <w:proofErr w:type="spellStart"/>
      <w:r w:rsidR="00712B10">
        <w:rPr>
          <w:rFonts w:ascii="Segoe UI Semilight" w:eastAsiaTheme="minorHAnsi" w:hAnsi="Segoe UI Semilight" w:cstheme="minorBidi"/>
          <w:kern w:val="0"/>
          <w:sz w:val="22"/>
          <w:szCs w:val="22"/>
          <w:lang w:eastAsia="en-US"/>
        </w:rPr>
        <w:t>Dřevotrust</w:t>
      </w:r>
      <w:proofErr w:type="spellEnd"/>
      <w:r w:rsidR="00712B10">
        <w:rPr>
          <w:rFonts w:ascii="Segoe UI Semilight" w:eastAsiaTheme="minorHAnsi" w:hAnsi="Segoe UI Semilight" w:cstheme="minorBidi"/>
          <w:kern w:val="0"/>
          <w:sz w:val="22"/>
          <w:szCs w:val="22"/>
          <w:lang w:eastAsia="en-US"/>
        </w:rPr>
        <w:t xml:space="preserve"> a nedaleké sídliště s bytovými domy.</w:t>
      </w:r>
    </w:p>
    <w:p w14:paraId="14D374E2" w14:textId="0DE97374" w:rsidR="008D2C30" w:rsidRDefault="008D2C30" w:rsidP="00712B10">
      <w:pPr>
        <w:pStyle w:val="l0"/>
        <w:spacing w:after="0"/>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t>Jedná se o d</w:t>
      </w:r>
      <w:r w:rsidR="00712B10">
        <w:rPr>
          <w:rFonts w:ascii="Segoe UI Semilight" w:eastAsiaTheme="minorHAnsi" w:hAnsi="Segoe UI Semilight" w:cstheme="minorBidi"/>
          <w:kern w:val="0"/>
          <w:sz w:val="22"/>
          <w:szCs w:val="22"/>
          <w:lang w:eastAsia="en-US"/>
        </w:rPr>
        <w:t>v</w:t>
      </w:r>
      <w:r>
        <w:rPr>
          <w:rFonts w:ascii="Segoe UI Semilight" w:eastAsiaTheme="minorHAnsi" w:hAnsi="Segoe UI Semilight" w:cstheme="minorBidi"/>
          <w:kern w:val="0"/>
          <w:sz w:val="22"/>
          <w:szCs w:val="22"/>
          <w:lang w:eastAsia="en-US"/>
        </w:rPr>
        <w:t xml:space="preserve">a samostatné objekty, které spolu sousedí. </w:t>
      </w:r>
    </w:p>
    <w:p w14:paraId="7390D2AD" w14:textId="77777777" w:rsidR="008D2C30" w:rsidRDefault="008D2C30" w:rsidP="00760898">
      <w:pPr>
        <w:pStyle w:val="l0"/>
        <w:spacing w:after="0"/>
        <w:ind w:left="708"/>
        <w:jc w:val="both"/>
        <w:rPr>
          <w:rFonts w:ascii="Segoe UI Semilight" w:eastAsiaTheme="minorHAnsi" w:hAnsi="Segoe UI Semilight" w:cstheme="minorBidi"/>
          <w:kern w:val="0"/>
          <w:sz w:val="22"/>
          <w:szCs w:val="22"/>
          <w:lang w:eastAsia="en-US"/>
        </w:rPr>
      </w:pPr>
    </w:p>
    <w:p w14:paraId="76AB8108" w14:textId="09C9B11F" w:rsidR="008D2C30" w:rsidRDefault="008D2C30" w:rsidP="00760898">
      <w:pPr>
        <w:pStyle w:val="l0"/>
        <w:spacing w:after="0"/>
        <w:ind w:left="708"/>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t xml:space="preserve">SO 01 – Skladovací objekt </w:t>
      </w:r>
      <w:r w:rsidR="00EA5252">
        <w:rPr>
          <w:rFonts w:ascii="Segoe UI Semilight" w:eastAsiaTheme="minorHAnsi" w:hAnsi="Segoe UI Semilight" w:cstheme="minorBidi"/>
          <w:kern w:val="0"/>
          <w:sz w:val="22"/>
          <w:szCs w:val="22"/>
          <w:lang w:eastAsia="en-US"/>
        </w:rPr>
        <w:t>se</w:t>
      </w:r>
      <w:r>
        <w:rPr>
          <w:rFonts w:ascii="Segoe UI Semilight" w:eastAsiaTheme="minorHAnsi" w:hAnsi="Segoe UI Semilight" w:cstheme="minorBidi"/>
          <w:kern w:val="0"/>
          <w:sz w:val="22"/>
          <w:szCs w:val="22"/>
          <w:lang w:eastAsia="en-US"/>
        </w:rPr>
        <w:t xml:space="preserve"> sociálním zázemím</w:t>
      </w:r>
    </w:p>
    <w:p w14:paraId="2AE2DEDA" w14:textId="73AD15A5" w:rsidR="008D2C30" w:rsidRDefault="008D2C30" w:rsidP="00760898">
      <w:pPr>
        <w:pStyle w:val="l0"/>
        <w:spacing w:after="0"/>
        <w:ind w:left="708"/>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t>SO 02 – Skladovací objekt</w:t>
      </w:r>
    </w:p>
    <w:p w14:paraId="57A6EDBD" w14:textId="77777777" w:rsidR="008D2C30" w:rsidRDefault="008D2C30" w:rsidP="00760898">
      <w:pPr>
        <w:pStyle w:val="l0"/>
        <w:spacing w:after="0"/>
        <w:ind w:left="708"/>
        <w:jc w:val="both"/>
        <w:rPr>
          <w:rFonts w:ascii="Segoe UI Semilight" w:eastAsiaTheme="minorHAnsi" w:hAnsi="Segoe UI Semilight" w:cstheme="minorBidi"/>
          <w:kern w:val="0"/>
          <w:sz w:val="22"/>
          <w:szCs w:val="22"/>
          <w:lang w:eastAsia="en-US"/>
        </w:rPr>
      </w:pPr>
    </w:p>
    <w:p w14:paraId="395AA322" w14:textId="1BB75697" w:rsidR="00712B10" w:rsidRDefault="00712B10" w:rsidP="00712B10">
      <w:pPr>
        <w:pStyle w:val="l0"/>
        <w:spacing w:after="0"/>
        <w:ind w:firstLine="1"/>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t xml:space="preserve">Řešené objekty jsou částečně </w:t>
      </w:r>
      <w:proofErr w:type="spellStart"/>
      <w:r>
        <w:rPr>
          <w:rFonts w:ascii="Segoe UI Semilight" w:eastAsiaTheme="minorHAnsi" w:hAnsi="Segoe UI Semilight" w:cstheme="minorBidi"/>
          <w:kern w:val="0"/>
          <w:sz w:val="22"/>
          <w:szCs w:val="22"/>
          <w:lang w:eastAsia="en-US"/>
        </w:rPr>
        <w:t>využívany</w:t>
      </w:r>
      <w:proofErr w:type="spellEnd"/>
      <w:r>
        <w:rPr>
          <w:rFonts w:ascii="Segoe UI Semilight" w:eastAsiaTheme="minorHAnsi" w:hAnsi="Segoe UI Semilight" w:cstheme="minorBidi"/>
          <w:kern w:val="0"/>
          <w:sz w:val="22"/>
          <w:szCs w:val="22"/>
          <w:lang w:eastAsia="en-US"/>
        </w:rPr>
        <w:t xml:space="preserve"> okolními provozovnami jako sklad či sociální zázemí, ale svůj původní charakter již budovy dlouhodobě nenaplňují.</w:t>
      </w:r>
    </w:p>
    <w:p w14:paraId="5374250F" w14:textId="69357D9D" w:rsidR="00760898" w:rsidRDefault="00760898" w:rsidP="00712B10">
      <w:pPr>
        <w:pStyle w:val="l0"/>
        <w:spacing w:after="0"/>
        <w:jc w:val="both"/>
        <w:rPr>
          <w:color w:val="000000"/>
          <w:sz w:val="20"/>
          <w:szCs w:val="20"/>
        </w:rPr>
      </w:pPr>
    </w:p>
    <w:p w14:paraId="29BEA437" w14:textId="77777777" w:rsidR="00760898" w:rsidRPr="00760898" w:rsidRDefault="00760898" w:rsidP="00760898">
      <w:pPr>
        <w:pStyle w:val="l0"/>
        <w:spacing w:after="0"/>
        <w:jc w:val="both"/>
        <w:rPr>
          <w:rStyle w:val="Siln"/>
        </w:rPr>
      </w:pPr>
      <w:r w:rsidRPr="00760898">
        <w:rPr>
          <w:rStyle w:val="Siln"/>
        </w:rPr>
        <w:t>b) </w:t>
      </w:r>
      <w:r w:rsidRPr="00760898">
        <w:rPr>
          <w:rStyle w:val="Siln"/>
          <w:lang w:eastAsia="en-US"/>
        </w:rPr>
        <w:t>údaje o ochraně území podle jiných právních předpisů1) (památková rezervace, památková zóna, zvláště chráněné území, záplavové území apod.),</w:t>
      </w:r>
    </w:p>
    <w:p w14:paraId="11AE9DD0" w14:textId="77777777" w:rsidR="00760898" w:rsidRDefault="00760898" w:rsidP="00760898">
      <w:pPr>
        <w:pStyle w:val="l0"/>
        <w:spacing w:after="0"/>
        <w:jc w:val="both"/>
        <w:rPr>
          <w:color w:val="000000"/>
          <w:sz w:val="20"/>
          <w:szCs w:val="20"/>
        </w:rPr>
      </w:pPr>
    </w:p>
    <w:p w14:paraId="72E8E124" w14:textId="0A58713C" w:rsidR="00760898" w:rsidRPr="00760898" w:rsidRDefault="00760898" w:rsidP="00760898">
      <w:pPr>
        <w:pStyle w:val="l0"/>
        <w:spacing w:after="0"/>
        <w:ind w:left="708"/>
        <w:jc w:val="both"/>
        <w:rPr>
          <w:rFonts w:ascii="Segoe UI Semilight" w:eastAsiaTheme="minorHAnsi" w:hAnsi="Segoe UI Semilight" w:cstheme="minorBidi"/>
          <w:kern w:val="0"/>
          <w:sz w:val="22"/>
          <w:szCs w:val="22"/>
          <w:lang w:eastAsia="en-US"/>
        </w:rPr>
      </w:pPr>
      <w:r w:rsidRPr="00760898">
        <w:rPr>
          <w:rFonts w:ascii="Segoe UI Semilight" w:eastAsiaTheme="minorHAnsi" w:hAnsi="Segoe UI Semilight" w:cstheme="minorBidi"/>
          <w:kern w:val="0"/>
          <w:sz w:val="22"/>
          <w:szCs w:val="22"/>
          <w:lang w:eastAsia="en-US"/>
        </w:rPr>
        <w:t xml:space="preserve">Dotčené území se </w:t>
      </w:r>
      <w:r w:rsidR="00712B10">
        <w:rPr>
          <w:rFonts w:ascii="Segoe UI Semilight" w:eastAsiaTheme="minorHAnsi" w:hAnsi="Segoe UI Semilight" w:cstheme="minorBidi"/>
          <w:kern w:val="0"/>
          <w:sz w:val="22"/>
          <w:szCs w:val="22"/>
          <w:lang w:eastAsia="en-US"/>
        </w:rPr>
        <w:t>ne</w:t>
      </w:r>
      <w:r w:rsidRPr="00760898">
        <w:rPr>
          <w:rFonts w:ascii="Segoe UI Semilight" w:eastAsiaTheme="minorHAnsi" w:hAnsi="Segoe UI Semilight" w:cstheme="minorBidi"/>
          <w:kern w:val="0"/>
          <w:sz w:val="22"/>
          <w:szCs w:val="22"/>
          <w:lang w:eastAsia="en-US"/>
        </w:rPr>
        <w:t xml:space="preserve">nachází </w:t>
      </w:r>
      <w:r w:rsidR="00712B10">
        <w:rPr>
          <w:rFonts w:ascii="Segoe UI Semilight" w:eastAsiaTheme="minorHAnsi" w:hAnsi="Segoe UI Semilight" w:cstheme="minorBidi"/>
          <w:kern w:val="0"/>
          <w:sz w:val="22"/>
          <w:szCs w:val="22"/>
          <w:lang w:eastAsia="en-US"/>
        </w:rPr>
        <w:t>v žádné památkové zóně ani zvláště chráněném či záplavovém území</w:t>
      </w:r>
      <w:r w:rsidRPr="00760898">
        <w:rPr>
          <w:rFonts w:ascii="Segoe UI Semilight" w:eastAsiaTheme="minorHAnsi" w:hAnsi="Segoe UI Semilight" w:cstheme="minorBidi"/>
          <w:kern w:val="0"/>
          <w:sz w:val="22"/>
          <w:szCs w:val="22"/>
          <w:lang w:eastAsia="en-US"/>
        </w:rPr>
        <w:t>.</w:t>
      </w:r>
    </w:p>
    <w:p w14:paraId="6B122533" w14:textId="77777777" w:rsidR="00760898" w:rsidRDefault="00760898" w:rsidP="00760898">
      <w:pPr>
        <w:pStyle w:val="l0"/>
        <w:spacing w:after="0"/>
        <w:jc w:val="both"/>
        <w:rPr>
          <w:b/>
          <w:color w:val="000000"/>
          <w:sz w:val="20"/>
          <w:szCs w:val="20"/>
        </w:rPr>
      </w:pPr>
    </w:p>
    <w:p w14:paraId="322A10EF" w14:textId="6666BAB8" w:rsidR="00760898" w:rsidRPr="00760898" w:rsidRDefault="00760898" w:rsidP="00760898">
      <w:pPr>
        <w:pStyle w:val="l0"/>
        <w:spacing w:after="0"/>
        <w:jc w:val="both"/>
        <w:rPr>
          <w:rStyle w:val="Siln"/>
        </w:rPr>
      </w:pPr>
      <w:r w:rsidRPr="00760898">
        <w:rPr>
          <w:rStyle w:val="Siln"/>
        </w:rPr>
        <w:t>c) </w:t>
      </w:r>
      <w:r w:rsidRPr="00760898">
        <w:rPr>
          <w:rStyle w:val="Siln"/>
          <w:lang w:eastAsia="en-US"/>
        </w:rPr>
        <w:t>údaje o splnění požadavků dotčených orgánů,</w:t>
      </w:r>
    </w:p>
    <w:p w14:paraId="12D880F6" w14:textId="292A43C5" w:rsidR="00760898" w:rsidRDefault="00712B10" w:rsidP="00760898">
      <w:pPr>
        <w:pStyle w:val="l0"/>
        <w:spacing w:after="0"/>
        <w:ind w:left="708"/>
        <w:jc w:val="both"/>
        <w:rPr>
          <w:b/>
          <w:color w:val="000000"/>
          <w:sz w:val="20"/>
        </w:rPr>
      </w:pPr>
      <w:bookmarkStart w:id="15" w:name="_Toc125629130"/>
      <w:r>
        <w:rPr>
          <w:rFonts w:ascii="Segoe UI Semilight" w:eastAsiaTheme="minorHAnsi" w:hAnsi="Segoe UI Semilight" w:cstheme="minorBidi"/>
          <w:kern w:val="0"/>
          <w:sz w:val="22"/>
          <w:szCs w:val="22"/>
          <w:lang w:eastAsia="en-US"/>
        </w:rPr>
        <w:t>Demolice staveb</w:t>
      </w:r>
      <w:r w:rsidR="00760898" w:rsidRPr="00760898">
        <w:rPr>
          <w:rFonts w:ascii="Segoe UI Semilight" w:eastAsiaTheme="minorHAnsi" w:hAnsi="Segoe UI Semilight" w:cstheme="minorBidi"/>
          <w:kern w:val="0"/>
          <w:sz w:val="22"/>
          <w:szCs w:val="22"/>
          <w:lang w:eastAsia="en-US"/>
        </w:rPr>
        <w:t xml:space="preserve"> j</w:t>
      </w:r>
      <w:r>
        <w:rPr>
          <w:rFonts w:ascii="Segoe UI Semilight" w:eastAsiaTheme="minorHAnsi" w:hAnsi="Segoe UI Semilight" w:cstheme="minorBidi"/>
          <w:kern w:val="0"/>
          <w:sz w:val="22"/>
          <w:szCs w:val="22"/>
          <w:lang w:eastAsia="en-US"/>
        </w:rPr>
        <w:t>e</w:t>
      </w:r>
      <w:r w:rsidR="00760898" w:rsidRPr="00760898">
        <w:rPr>
          <w:rFonts w:ascii="Segoe UI Semilight" w:eastAsiaTheme="minorHAnsi" w:hAnsi="Segoe UI Semilight" w:cstheme="minorBidi"/>
          <w:kern w:val="0"/>
          <w:sz w:val="22"/>
          <w:szCs w:val="22"/>
          <w:lang w:eastAsia="en-US"/>
        </w:rPr>
        <w:t xml:space="preserve"> navržen</w:t>
      </w:r>
      <w:r>
        <w:rPr>
          <w:rFonts w:ascii="Segoe UI Semilight" w:eastAsiaTheme="minorHAnsi" w:hAnsi="Segoe UI Semilight" w:cstheme="minorBidi"/>
          <w:kern w:val="0"/>
          <w:sz w:val="22"/>
          <w:szCs w:val="22"/>
          <w:lang w:eastAsia="en-US"/>
        </w:rPr>
        <w:t>a</w:t>
      </w:r>
      <w:r w:rsidR="00760898" w:rsidRPr="00760898">
        <w:rPr>
          <w:rFonts w:ascii="Segoe UI Semilight" w:eastAsiaTheme="minorHAnsi" w:hAnsi="Segoe UI Semilight" w:cstheme="minorBidi"/>
          <w:kern w:val="0"/>
          <w:sz w:val="22"/>
          <w:szCs w:val="22"/>
          <w:lang w:eastAsia="en-US"/>
        </w:rPr>
        <w:t xml:space="preserve"> s ohledem na požadavky DOSS.</w:t>
      </w:r>
      <w:bookmarkEnd w:id="15"/>
    </w:p>
    <w:p w14:paraId="16D81292" w14:textId="77777777" w:rsidR="00760898" w:rsidRDefault="00760898" w:rsidP="00760898">
      <w:pPr>
        <w:pStyle w:val="l0"/>
        <w:spacing w:after="0"/>
        <w:ind w:firstLine="708"/>
        <w:jc w:val="both"/>
        <w:rPr>
          <w:b/>
          <w:color w:val="000000"/>
          <w:sz w:val="20"/>
          <w:szCs w:val="20"/>
        </w:rPr>
      </w:pPr>
    </w:p>
    <w:p w14:paraId="7A4D1D2A" w14:textId="77777777" w:rsidR="00760898" w:rsidRPr="00760898" w:rsidRDefault="00760898" w:rsidP="00760898">
      <w:pPr>
        <w:pStyle w:val="l0"/>
        <w:spacing w:after="0"/>
        <w:jc w:val="both"/>
        <w:rPr>
          <w:rStyle w:val="Siln"/>
          <w:lang w:eastAsia="en-US"/>
        </w:rPr>
      </w:pPr>
      <w:r w:rsidRPr="00760898">
        <w:rPr>
          <w:rStyle w:val="Siln"/>
        </w:rPr>
        <w:t>d) </w:t>
      </w:r>
      <w:r w:rsidRPr="00760898">
        <w:rPr>
          <w:rStyle w:val="Siln"/>
          <w:lang w:eastAsia="en-US"/>
        </w:rPr>
        <w:t>seznam sousedních pozemků nezbytných k provedení bouracích prací (podle katastru nemovitostí)</w:t>
      </w:r>
    </w:p>
    <w:p w14:paraId="7B64C1F3" w14:textId="77777777" w:rsidR="00760898" w:rsidRPr="00760898" w:rsidRDefault="00760898" w:rsidP="00760898">
      <w:pPr>
        <w:pStyle w:val="l0"/>
        <w:spacing w:after="0"/>
        <w:ind w:left="708"/>
        <w:jc w:val="both"/>
        <w:rPr>
          <w:rFonts w:ascii="Segoe UI Semilight" w:eastAsiaTheme="minorHAnsi" w:hAnsi="Segoe UI Semilight" w:cstheme="minorBidi"/>
          <w:kern w:val="0"/>
          <w:sz w:val="22"/>
          <w:szCs w:val="22"/>
          <w:lang w:eastAsia="en-US"/>
        </w:rPr>
      </w:pPr>
      <w:r w:rsidRPr="00760898">
        <w:rPr>
          <w:rFonts w:ascii="Segoe UI Semilight" w:eastAsiaTheme="minorHAnsi" w:hAnsi="Segoe UI Semilight" w:cstheme="minorBidi"/>
          <w:kern w:val="0"/>
          <w:sz w:val="22"/>
          <w:szCs w:val="22"/>
          <w:lang w:eastAsia="en-US"/>
        </w:rPr>
        <w:t>Neřeší se.</w:t>
      </w:r>
    </w:p>
    <w:p w14:paraId="6371847B" w14:textId="77777777" w:rsidR="00760898" w:rsidRDefault="00760898" w:rsidP="00760898">
      <w:pPr>
        <w:pStyle w:val="l0"/>
        <w:spacing w:after="0"/>
        <w:ind w:left="705"/>
        <w:jc w:val="both"/>
        <w:rPr>
          <w:color w:val="000000"/>
          <w:sz w:val="20"/>
          <w:szCs w:val="20"/>
        </w:rPr>
      </w:pPr>
    </w:p>
    <w:p w14:paraId="14F4509B" w14:textId="7B4ECA0A" w:rsidR="00760898" w:rsidRPr="00760898" w:rsidRDefault="00760898" w:rsidP="00760898">
      <w:pPr>
        <w:spacing w:after="0"/>
        <w:jc w:val="both"/>
        <w:rPr>
          <w:rStyle w:val="Siln"/>
        </w:rPr>
      </w:pPr>
      <w:r w:rsidRPr="00760898">
        <w:rPr>
          <w:rStyle w:val="Siln"/>
        </w:rPr>
        <w:t>j) seznam pozemků a staveb dotčených prováděním stavby (podle katastru nemovitostí).</w:t>
      </w:r>
    </w:p>
    <w:p w14:paraId="18A9D9D2" w14:textId="77777777" w:rsidR="00760898" w:rsidRPr="00522BE6" w:rsidRDefault="00760898" w:rsidP="00760898">
      <w:pPr>
        <w:pStyle w:val="l0"/>
        <w:spacing w:after="0"/>
        <w:jc w:val="both"/>
        <w:rPr>
          <w:b/>
          <w:color w:val="000000"/>
          <w:sz w:val="20"/>
          <w:szCs w:val="20"/>
        </w:rPr>
      </w:pPr>
    </w:p>
    <w:p w14:paraId="2A863866" w14:textId="77777777" w:rsidR="00760898" w:rsidRPr="00522BE6" w:rsidRDefault="00760898" w:rsidP="00760898">
      <w:pPr>
        <w:pStyle w:val="Zkladntext"/>
        <w:tabs>
          <w:tab w:val="left" w:pos="4405"/>
          <w:tab w:val="left" w:pos="7236"/>
        </w:tabs>
        <w:spacing w:before="1"/>
        <w:ind w:left="2989"/>
        <w:rPr>
          <w:rFonts w:ascii="Segoe UI Semilight" w:hAnsi="Segoe UI Semilight" w:cs="Segoe UI Semilight"/>
        </w:rPr>
      </w:pPr>
      <w:proofErr w:type="spellStart"/>
      <w:r w:rsidRPr="00522BE6">
        <w:rPr>
          <w:rFonts w:ascii="Segoe UI Semilight" w:hAnsi="Segoe UI Semilight" w:cs="Segoe UI Semilight"/>
          <w:u w:val="single"/>
        </w:rPr>
        <w:t>parc</w:t>
      </w:r>
      <w:proofErr w:type="spellEnd"/>
      <w:r w:rsidRPr="00522BE6">
        <w:rPr>
          <w:rFonts w:ascii="Segoe UI Semilight" w:hAnsi="Segoe UI Semilight" w:cs="Segoe UI Semilight"/>
          <w:spacing w:val="-1"/>
          <w:u w:val="single"/>
        </w:rPr>
        <w:t xml:space="preserve"> </w:t>
      </w:r>
      <w:r w:rsidRPr="00522BE6">
        <w:rPr>
          <w:rFonts w:ascii="Segoe UI Semilight" w:hAnsi="Segoe UI Semilight" w:cs="Segoe UI Semilight"/>
          <w:u w:val="single"/>
        </w:rPr>
        <w:t>č.</w:t>
      </w:r>
      <w:r w:rsidRPr="00522BE6">
        <w:rPr>
          <w:rFonts w:ascii="Segoe UI Semilight" w:hAnsi="Segoe UI Semilight" w:cs="Segoe UI Semilight"/>
          <w:u w:val="single"/>
        </w:rPr>
        <w:tab/>
        <w:t>druh dle</w:t>
      </w:r>
      <w:r w:rsidRPr="00522BE6">
        <w:rPr>
          <w:rFonts w:ascii="Segoe UI Semilight" w:hAnsi="Segoe UI Semilight" w:cs="Segoe UI Semilight"/>
          <w:spacing w:val="-1"/>
          <w:u w:val="single"/>
        </w:rPr>
        <w:t xml:space="preserve"> </w:t>
      </w:r>
      <w:r w:rsidRPr="00522BE6">
        <w:rPr>
          <w:rFonts w:ascii="Segoe UI Semilight" w:hAnsi="Segoe UI Semilight" w:cs="Segoe UI Semilight"/>
          <w:u w:val="single"/>
        </w:rPr>
        <w:t>KN</w:t>
      </w:r>
      <w:r w:rsidRPr="00522BE6">
        <w:rPr>
          <w:rFonts w:ascii="Segoe UI Semilight" w:hAnsi="Segoe UI Semilight" w:cs="Segoe UI Semilight"/>
          <w:u w:val="single"/>
        </w:rPr>
        <w:tab/>
        <w:t>výměra</w:t>
      </w:r>
    </w:p>
    <w:p w14:paraId="7A2E6636" w14:textId="77777777" w:rsidR="00760898" w:rsidRPr="00522BE6" w:rsidRDefault="00760898" w:rsidP="00760898">
      <w:pPr>
        <w:pStyle w:val="Zkladntext"/>
        <w:spacing w:before="7" w:after="1"/>
      </w:pPr>
    </w:p>
    <w:tbl>
      <w:tblPr>
        <w:tblStyle w:val="TableNormal"/>
        <w:tblW w:w="0" w:type="auto"/>
        <w:tblLayout w:type="fixed"/>
        <w:tblLook w:val="01E0" w:firstRow="1" w:lastRow="1" w:firstColumn="1" w:lastColumn="1" w:noHBand="0" w:noVBand="0"/>
      </w:tblPr>
      <w:tblGrid>
        <w:gridCol w:w="114"/>
        <w:gridCol w:w="2420"/>
        <w:gridCol w:w="1568"/>
        <w:gridCol w:w="2595"/>
        <w:gridCol w:w="1333"/>
      </w:tblGrid>
      <w:tr w:rsidR="00760898" w:rsidRPr="00522BE6" w14:paraId="41A2653D" w14:textId="77777777" w:rsidTr="00712B10">
        <w:trPr>
          <w:gridBefore w:val="1"/>
          <w:wBefore w:w="114" w:type="dxa"/>
          <w:trHeight w:val="249"/>
        </w:trPr>
        <w:tc>
          <w:tcPr>
            <w:tcW w:w="2420" w:type="dxa"/>
          </w:tcPr>
          <w:p w14:paraId="6114188E" w14:textId="77777777" w:rsidR="00760898" w:rsidRPr="00522BE6" w:rsidRDefault="00760898" w:rsidP="00455FA1">
            <w:pPr>
              <w:pStyle w:val="TableParagraph"/>
              <w:spacing w:line="229" w:lineRule="exact"/>
              <w:ind w:left="50"/>
              <w:rPr>
                <w:rFonts w:ascii="Segoe UI" w:hAnsi="Segoe UI" w:cs="Segoe UI"/>
                <w:lang w:val="cs-CZ"/>
              </w:rPr>
            </w:pPr>
            <w:r w:rsidRPr="00522BE6">
              <w:rPr>
                <w:rFonts w:ascii="Segoe UI" w:hAnsi="Segoe UI" w:cs="Segoe UI"/>
                <w:lang w:val="cs-CZ"/>
              </w:rPr>
              <w:t>stavební pozemek:</w:t>
            </w:r>
          </w:p>
        </w:tc>
        <w:tc>
          <w:tcPr>
            <w:tcW w:w="1568" w:type="dxa"/>
          </w:tcPr>
          <w:p w14:paraId="5AFEF200" w14:textId="52F0027E" w:rsidR="00760898" w:rsidRPr="00522BE6" w:rsidRDefault="00712B10" w:rsidP="00455FA1">
            <w:pPr>
              <w:pStyle w:val="TableParagraph"/>
              <w:spacing w:line="229" w:lineRule="exact"/>
              <w:ind w:left="461"/>
              <w:rPr>
                <w:rFonts w:ascii="Segoe UI" w:hAnsi="Segoe UI" w:cs="Segoe UI"/>
                <w:lang w:val="cs-CZ"/>
              </w:rPr>
            </w:pPr>
            <w:r>
              <w:rPr>
                <w:rFonts w:ascii="Segoe UI" w:hAnsi="Segoe UI" w:cs="Segoe UI"/>
                <w:lang w:val="cs-CZ"/>
              </w:rPr>
              <w:t>St. 494</w:t>
            </w:r>
          </w:p>
        </w:tc>
        <w:tc>
          <w:tcPr>
            <w:tcW w:w="2595" w:type="dxa"/>
          </w:tcPr>
          <w:p w14:paraId="0196D1DB" w14:textId="77777777" w:rsidR="00760898" w:rsidRPr="00522BE6" w:rsidRDefault="00760898" w:rsidP="00455FA1">
            <w:pPr>
              <w:pStyle w:val="TableParagraph"/>
              <w:spacing w:line="229" w:lineRule="exact"/>
              <w:ind w:left="309"/>
              <w:rPr>
                <w:rFonts w:ascii="Segoe UI" w:hAnsi="Segoe UI" w:cs="Segoe UI"/>
                <w:lang w:val="cs-CZ"/>
              </w:rPr>
            </w:pPr>
            <w:proofErr w:type="spellStart"/>
            <w:r w:rsidRPr="00522BE6">
              <w:rPr>
                <w:rFonts w:ascii="Segoe UI" w:hAnsi="Segoe UI" w:cs="Segoe UI"/>
                <w:lang w:val="cs-CZ"/>
              </w:rPr>
              <w:t>zast</w:t>
            </w:r>
            <w:proofErr w:type="spellEnd"/>
            <w:r w:rsidRPr="00522BE6">
              <w:rPr>
                <w:rFonts w:ascii="Segoe UI" w:hAnsi="Segoe UI" w:cs="Segoe UI"/>
                <w:lang w:val="cs-CZ"/>
              </w:rPr>
              <w:t xml:space="preserve">. </w:t>
            </w:r>
            <w:proofErr w:type="spellStart"/>
            <w:r w:rsidRPr="00522BE6">
              <w:rPr>
                <w:rFonts w:ascii="Segoe UI" w:hAnsi="Segoe UI" w:cs="Segoe UI"/>
                <w:lang w:val="cs-CZ"/>
              </w:rPr>
              <w:t>pl</w:t>
            </w:r>
            <w:proofErr w:type="spellEnd"/>
            <w:r w:rsidRPr="00522BE6">
              <w:rPr>
                <w:rFonts w:ascii="Segoe UI" w:hAnsi="Segoe UI" w:cs="Segoe UI"/>
                <w:lang w:val="cs-CZ"/>
              </w:rPr>
              <w:t>. a nádvoří</w:t>
            </w:r>
          </w:p>
        </w:tc>
        <w:tc>
          <w:tcPr>
            <w:tcW w:w="1333" w:type="dxa"/>
          </w:tcPr>
          <w:p w14:paraId="11FD6899" w14:textId="0FD9202C" w:rsidR="00760898" w:rsidRPr="00522BE6" w:rsidRDefault="00760898" w:rsidP="00B96C06">
            <w:pPr>
              <w:pStyle w:val="TableParagraph"/>
              <w:spacing w:line="276" w:lineRule="auto"/>
              <w:ind w:right="50"/>
              <w:jc w:val="right"/>
              <w:rPr>
                <w:rFonts w:ascii="Segoe UI" w:hAnsi="Segoe UI" w:cs="Segoe UI"/>
                <w:lang w:val="cs-CZ"/>
              </w:rPr>
            </w:pPr>
            <w:r w:rsidRPr="00522BE6">
              <w:rPr>
                <w:rFonts w:ascii="Segoe UI" w:hAnsi="Segoe UI" w:cs="Segoe UI"/>
                <w:lang w:val="cs-CZ"/>
              </w:rPr>
              <w:t>33</w:t>
            </w:r>
            <w:r w:rsidR="00712B10">
              <w:rPr>
                <w:rFonts w:ascii="Segoe UI" w:hAnsi="Segoe UI" w:cs="Segoe UI"/>
                <w:lang w:val="cs-CZ"/>
              </w:rPr>
              <w:t>2</w:t>
            </w:r>
            <w:r w:rsidRPr="00522BE6">
              <w:rPr>
                <w:rFonts w:ascii="Segoe UI" w:hAnsi="Segoe UI" w:cs="Segoe UI"/>
                <w:lang w:val="cs-CZ"/>
              </w:rPr>
              <w:t xml:space="preserve"> m</w:t>
            </w:r>
            <w:r w:rsidRPr="00522BE6">
              <w:rPr>
                <w:rFonts w:ascii="Segoe UI" w:hAnsi="Segoe UI" w:cs="Segoe UI"/>
                <w:vertAlign w:val="superscript"/>
                <w:lang w:val="cs-CZ"/>
              </w:rPr>
              <w:t>2</w:t>
            </w:r>
          </w:p>
        </w:tc>
      </w:tr>
      <w:tr w:rsidR="00760898" w:rsidRPr="00522BE6" w14:paraId="6BCB12C6" w14:textId="77777777" w:rsidTr="00712B10">
        <w:trPr>
          <w:gridBefore w:val="1"/>
          <w:wBefore w:w="114" w:type="dxa"/>
          <w:trHeight w:val="249"/>
        </w:trPr>
        <w:tc>
          <w:tcPr>
            <w:tcW w:w="2420" w:type="dxa"/>
          </w:tcPr>
          <w:p w14:paraId="0E12A839" w14:textId="77777777" w:rsidR="00760898" w:rsidRPr="00522BE6" w:rsidRDefault="00760898" w:rsidP="00455FA1">
            <w:pPr>
              <w:pStyle w:val="TableParagraph"/>
              <w:spacing w:line="229" w:lineRule="exact"/>
              <w:ind w:left="50"/>
              <w:rPr>
                <w:rFonts w:ascii="Segoe UI" w:hAnsi="Segoe UI" w:cs="Segoe UI"/>
                <w:lang w:val="cs-CZ"/>
              </w:rPr>
            </w:pPr>
            <w:r w:rsidRPr="00522BE6">
              <w:rPr>
                <w:rFonts w:ascii="Segoe UI" w:hAnsi="Segoe UI" w:cs="Segoe UI"/>
                <w:lang w:val="cs-CZ"/>
              </w:rPr>
              <w:t>sousední pozemek:</w:t>
            </w:r>
          </w:p>
        </w:tc>
        <w:tc>
          <w:tcPr>
            <w:tcW w:w="1568" w:type="dxa"/>
          </w:tcPr>
          <w:p w14:paraId="7CCC4069" w14:textId="0BCF1EEB" w:rsidR="00760898" w:rsidRPr="00522BE6" w:rsidRDefault="00712B10" w:rsidP="00455FA1">
            <w:pPr>
              <w:pStyle w:val="TableParagraph"/>
              <w:spacing w:line="229" w:lineRule="exact"/>
              <w:ind w:left="461"/>
              <w:rPr>
                <w:rFonts w:ascii="Segoe UI" w:hAnsi="Segoe UI" w:cs="Segoe UI"/>
                <w:lang w:val="cs-CZ"/>
              </w:rPr>
            </w:pPr>
            <w:r>
              <w:rPr>
                <w:rFonts w:ascii="Segoe UI" w:hAnsi="Segoe UI" w:cs="Segoe UI"/>
                <w:lang w:val="cs-CZ"/>
              </w:rPr>
              <w:t>695/1</w:t>
            </w:r>
          </w:p>
        </w:tc>
        <w:tc>
          <w:tcPr>
            <w:tcW w:w="2595" w:type="dxa"/>
          </w:tcPr>
          <w:p w14:paraId="42CFF4B4" w14:textId="44E1AEE1" w:rsidR="00760898" w:rsidRPr="00522BE6" w:rsidRDefault="00504597" w:rsidP="00455FA1">
            <w:pPr>
              <w:pStyle w:val="TableParagraph"/>
              <w:spacing w:line="229" w:lineRule="exact"/>
              <w:ind w:left="309"/>
              <w:rPr>
                <w:rFonts w:ascii="Segoe UI" w:hAnsi="Segoe UI" w:cs="Segoe UI"/>
                <w:lang w:val="cs-CZ"/>
              </w:rPr>
            </w:pPr>
            <w:r>
              <w:rPr>
                <w:rFonts w:ascii="Segoe UI" w:hAnsi="Segoe UI" w:cs="Segoe UI"/>
                <w:lang w:val="cs-CZ"/>
              </w:rPr>
              <w:t>ostatní plocha</w:t>
            </w:r>
          </w:p>
        </w:tc>
        <w:tc>
          <w:tcPr>
            <w:tcW w:w="1333" w:type="dxa"/>
          </w:tcPr>
          <w:p w14:paraId="3EEB8145" w14:textId="1B4A684E" w:rsidR="00760898" w:rsidRPr="00522BE6" w:rsidRDefault="00504597" w:rsidP="00B96C06">
            <w:pPr>
              <w:pStyle w:val="TableParagraph"/>
              <w:spacing w:line="276" w:lineRule="auto"/>
              <w:ind w:right="52"/>
              <w:jc w:val="right"/>
              <w:rPr>
                <w:rFonts w:ascii="Segoe UI" w:hAnsi="Segoe UI" w:cs="Segoe UI"/>
                <w:lang w:val="cs-CZ"/>
              </w:rPr>
            </w:pPr>
            <w:r>
              <w:rPr>
                <w:rFonts w:ascii="Segoe UI" w:hAnsi="Segoe UI" w:cs="Segoe UI"/>
                <w:lang w:val="cs-CZ"/>
              </w:rPr>
              <w:t>9186</w:t>
            </w:r>
            <w:r w:rsidR="00760898" w:rsidRPr="00522BE6">
              <w:rPr>
                <w:rFonts w:ascii="Segoe UI" w:hAnsi="Segoe UI" w:cs="Segoe UI"/>
                <w:lang w:val="cs-CZ"/>
              </w:rPr>
              <w:t xml:space="preserve"> m</w:t>
            </w:r>
            <w:r w:rsidR="00760898" w:rsidRPr="00522BE6">
              <w:rPr>
                <w:rFonts w:ascii="Segoe UI" w:hAnsi="Segoe UI" w:cs="Segoe UI"/>
                <w:vertAlign w:val="superscript"/>
                <w:lang w:val="cs-CZ"/>
              </w:rPr>
              <w:t>2</w:t>
            </w:r>
          </w:p>
        </w:tc>
      </w:tr>
      <w:tr w:rsidR="00712B10" w:rsidRPr="00522BE6" w14:paraId="19710FB6" w14:textId="77777777" w:rsidTr="00712B10">
        <w:trPr>
          <w:trHeight w:val="249"/>
        </w:trPr>
        <w:tc>
          <w:tcPr>
            <w:tcW w:w="2534" w:type="dxa"/>
            <w:gridSpan w:val="2"/>
          </w:tcPr>
          <w:p w14:paraId="77E37E43" w14:textId="0CC9DA20" w:rsidR="00712B10" w:rsidRPr="00522BE6" w:rsidRDefault="00712B10" w:rsidP="00B9215C">
            <w:pPr>
              <w:pStyle w:val="TableParagraph"/>
              <w:spacing w:line="229" w:lineRule="exact"/>
              <w:ind w:left="50"/>
              <w:rPr>
                <w:rFonts w:ascii="Segoe UI" w:hAnsi="Segoe UI" w:cs="Segoe UI"/>
                <w:lang w:val="cs-CZ"/>
              </w:rPr>
            </w:pPr>
            <w:r>
              <w:rPr>
                <w:rFonts w:ascii="Segoe UI" w:hAnsi="Segoe UI" w:cs="Segoe UI"/>
                <w:lang w:val="cs-CZ"/>
              </w:rPr>
              <w:t xml:space="preserve">  </w:t>
            </w:r>
            <w:r w:rsidRPr="00522BE6">
              <w:rPr>
                <w:rFonts w:ascii="Segoe UI" w:hAnsi="Segoe UI" w:cs="Segoe UI"/>
                <w:lang w:val="cs-CZ"/>
              </w:rPr>
              <w:t>sousední pozemek:</w:t>
            </w:r>
          </w:p>
        </w:tc>
        <w:tc>
          <w:tcPr>
            <w:tcW w:w="1568" w:type="dxa"/>
          </w:tcPr>
          <w:p w14:paraId="6D6FC48D" w14:textId="192C8311" w:rsidR="00712B10" w:rsidRPr="00522BE6" w:rsidRDefault="00712B10" w:rsidP="00B9215C">
            <w:pPr>
              <w:pStyle w:val="TableParagraph"/>
              <w:spacing w:line="229" w:lineRule="exact"/>
              <w:ind w:left="461"/>
              <w:rPr>
                <w:rFonts w:ascii="Segoe UI" w:hAnsi="Segoe UI" w:cs="Segoe UI"/>
                <w:lang w:val="cs-CZ"/>
              </w:rPr>
            </w:pPr>
            <w:r>
              <w:rPr>
                <w:rFonts w:ascii="Segoe UI" w:hAnsi="Segoe UI" w:cs="Segoe UI"/>
                <w:lang w:val="cs-CZ"/>
              </w:rPr>
              <w:t>1998</w:t>
            </w:r>
          </w:p>
        </w:tc>
        <w:tc>
          <w:tcPr>
            <w:tcW w:w="2595" w:type="dxa"/>
          </w:tcPr>
          <w:p w14:paraId="73D44AEF" w14:textId="77777777" w:rsidR="00712B10" w:rsidRPr="00522BE6" w:rsidRDefault="00712B10" w:rsidP="00B9215C">
            <w:pPr>
              <w:pStyle w:val="TableParagraph"/>
              <w:spacing w:line="229" w:lineRule="exact"/>
              <w:ind w:left="309"/>
              <w:rPr>
                <w:rFonts w:ascii="Segoe UI" w:hAnsi="Segoe UI" w:cs="Segoe UI"/>
                <w:lang w:val="cs-CZ"/>
              </w:rPr>
            </w:pPr>
            <w:proofErr w:type="spellStart"/>
            <w:r w:rsidRPr="00522BE6">
              <w:rPr>
                <w:rFonts w:ascii="Segoe UI" w:hAnsi="Segoe UI" w:cs="Segoe UI"/>
                <w:lang w:val="cs-CZ"/>
              </w:rPr>
              <w:t>zast</w:t>
            </w:r>
            <w:proofErr w:type="spellEnd"/>
            <w:r w:rsidRPr="00522BE6">
              <w:rPr>
                <w:rFonts w:ascii="Segoe UI" w:hAnsi="Segoe UI" w:cs="Segoe UI"/>
                <w:lang w:val="cs-CZ"/>
              </w:rPr>
              <w:t xml:space="preserve">. </w:t>
            </w:r>
            <w:proofErr w:type="spellStart"/>
            <w:r w:rsidRPr="00522BE6">
              <w:rPr>
                <w:rFonts w:ascii="Segoe UI" w:hAnsi="Segoe UI" w:cs="Segoe UI"/>
                <w:lang w:val="cs-CZ"/>
              </w:rPr>
              <w:t>pl</w:t>
            </w:r>
            <w:proofErr w:type="spellEnd"/>
            <w:r w:rsidRPr="00522BE6">
              <w:rPr>
                <w:rFonts w:ascii="Segoe UI" w:hAnsi="Segoe UI" w:cs="Segoe UI"/>
                <w:lang w:val="cs-CZ"/>
              </w:rPr>
              <w:t>. a nádvoří</w:t>
            </w:r>
          </w:p>
        </w:tc>
        <w:tc>
          <w:tcPr>
            <w:tcW w:w="1333" w:type="dxa"/>
          </w:tcPr>
          <w:p w14:paraId="324B9A74" w14:textId="782774CB" w:rsidR="00712B10" w:rsidRPr="00522BE6" w:rsidRDefault="00712B10" w:rsidP="00B9215C">
            <w:pPr>
              <w:pStyle w:val="TableParagraph"/>
              <w:spacing w:line="276" w:lineRule="auto"/>
              <w:ind w:right="52"/>
              <w:jc w:val="right"/>
              <w:rPr>
                <w:rFonts w:ascii="Segoe UI" w:hAnsi="Segoe UI" w:cs="Segoe UI"/>
                <w:lang w:val="cs-CZ"/>
              </w:rPr>
            </w:pPr>
            <w:r>
              <w:rPr>
                <w:rFonts w:ascii="Segoe UI" w:hAnsi="Segoe UI" w:cs="Segoe UI"/>
                <w:lang w:val="cs-CZ"/>
              </w:rPr>
              <w:t xml:space="preserve"> 74</w:t>
            </w:r>
            <w:r w:rsidRPr="00522BE6">
              <w:rPr>
                <w:rFonts w:ascii="Segoe UI" w:hAnsi="Segoe UI" w:cs="Segoe UI"/>
                <w:lang w:val="cs-CZ"/>
              </w:rPr>
              <w:t xml:space="preserve"> m</w:t>
            </w:r>
            <w:r w:rsidRPr="00522BE6">
              <w:rPr>
                <w:rFonts w:ascii="Segoe UI" w:hAnsi="Segoe UI" w:cs="Segoe UI"/>
                <w:vertAlign w:val="superscript"/>
                <w:lang w:val="cs-CZ"/>
              </w:rPr>
              <w:t>2</w:t>
            </w:r>
          </w:p>
        </w:tc>
      </w:tr>
      <w:tr w:rsidR="00712B10" w:rsidRPr="00522BE6" w14:paraId="7ECF75B4" w14:textId="77777777" w:rsidTr="00712B10">
        <w:trPr>
          <w:gridBefore w:val="1"/>
          <w:wBefore w:w="114" w:type="dxa"/>
          <w:trHeight w:val="249"/>
        </w:trPr>
        <w:tc>
          <w:tcPr>
            <w:tcW w:w="2420" w:type="dxa"/>
          </w:tcPr>
          <w:p w14:paraId="31669D7D" w14:textId="77777777" w:rsidR="00712B10" w:rsidRPr="00522BE6" w:rsidRDefault="00712B10" w:rsidP="00455FA1">
            <w:pPr>
              <w:pStyle w:val="TableParagraph"/>
              <w:spacing w:line="229" w:lineRule="exact"/>
              <w:ind w:left="50"/>
              <w:rPr>
                <w:rFonts w:ascii="Segoe UI" w:hAnsi="Segoe UI" w:cs="Segoe UI"/>
              </w:rPr>
            </w:pPr>
          </w:p>
        </w:tc>
        <w:tc>
          <w:tcPr>
            <w:tcW w:w="1568" w:type="dxa"/>
          </w:tcPr>
          <w:p w14:paraId="48B4A538" w14:textId="77777777" w:rsidR="00712B10" w:rsidRDefault="00712B10" w:rsidP="00455FA1">
            <w:pPr>
              <w:pStyle w:val="TableParagraph"/>
              <w:spacing w:line="229" w:lineRule="exact"/>
              <w:ind w:left="461"/>
              <w:rPr>
                <w:rFonts w:ascii="Segoe UI" w:hAnsi="Segoe UI" w:cs="Segoe UI"/>
              </w:rPr>
            </w:pPr>
          </w:p>
        </w:tc>
        <w:tc>
          <w:tcPr>
            <w:tcW w:w="2595" w:type="dxa"/>
          </w:tcPr>
          <w:p w14:paraId="553322E5" w14:textId="77777777" w:rsidR="00712B10" w:rsidRPr="00522BE6" w:rsidRDefault="00712B10" w:rsidP="00455FA1">
            <w:pPr>
              <w:pStyle w:val="TableParagraph"/>
              <w:spacing w:line="229" w:lineRule="exact"/>
              <w:ind w:left="309"/>
              <w:rPr>
                <w:rFonts w:ascii="Segoe UI" w:hAnsi="Segoe UI" w:cs="Segoe UI"/>
              </w:rPr>
            </w:pPr>
          </w:p>
        </w:tc>
        <w:tc>
          <w:tcPr>
            <w:tcW w:w="1333" w:type="dxa"/>
          </w:tcPr>
          <w:p w14:paraId="25CE84F5" w14:textId="77777777" w:rsidR="00712B10" w:rsidRPr="00522BE6" w:rsidRDefault="00712B10" w:rsidP="00B96C06">
            <w:pPr>
              <w:pStyle w:val="TableParagraph"/>
              <w:spacing w:line="276" w:lineRule="auto"/>
              <w:ind w:right="52"/>
              <w:jc w:val="right"/>
              <w:rPr>
                <w:rFonts w:ascii="Segoe UI" w:hAnsi="Segoe UI" w:cs="Segoe UI"/>
              </w:rPr>
            </w:pPr>
          </w:p>
        </w:tc>
      </w:tr>
      <w:tr w:rsidR="00760898" w:rsidRPr="00760898" w14:paraId="4D05FEEA" w14:textId="77777777" w:rsidTr="00712B10">
        <w:trPr>
          <w:gridBefore w:val="1"/>
          <w:wBefore w:w="114" w:type="dxa"/>
          <w:trHeight w:val="249"/>
        </w:trPr>
        <w:tc>
          <w:tcPr>
            <w:tcW w:w="2420" w:type="dxa"/>
          </w:tcPr>
          <w:p w14:paraId="31F8D4F2" w14:textId="77777777" w:rsidR="00760898" w:rsidRPr="00760898" w:rsidRDefault="00760898" w:rsidP="00B96C06">
            <w:pPr>
              <w:pStyle w:val="TableParagraph"/>
              <w:spacing w:line="229" w:lineRule="exact"/>
              <w:rPr>
                <w:rFonts w:ascii="Segoe UI" w:hAnsi="Segoe UI" w:cs="Segoe UI"/>
              </w:rPr>
            </w:pPr>
          </w:p>
        </w:tc>
        <w:tc>
          <w:tcPr>
            <w:tcW w:w="1568" w:type="dxa"/>
          </w:tcPr>
          <w:p w14:paraId="320E0522" w14:textId="77777777" w:rsidR="00760898" w:rsidRPr="00760898" w:rsidRDefault="00760898" w:rsidP="00455FA1">
            <w:pPr>
              <w:pStyle w:val="TableParagraph"/>
              <w:spacing w:line="229" w:lineRule="exact"/>
              <w:ind w:left="461"/>
              <w:rPr>
                <w:rFonts w:ascii="Segoe UI" w:hAnsi="Segoe UI" w:cs="Segoe UI"/>
              </w:rPr>
            </w:pPr>
          </w:p>
        </w:tc>
        <w:tc>
          <w:tcPr>
            <w:tcW w:w="2595" w:type="dxa"/>
          </w:tcPr>
          <w:p w14:paraId="5EE7AC30" w14:textId="77777777" w:rsidR="00760898" w:rsidRPr="00760898" w:rsidRDefault="00760898" w:rsidP="00455FA1">
            <w:pPr>
              <w:pStyle w:val="TableParagraph"/>
              <w:spacing w:line="229" w:lineRule="exact"/>
              <w:ind w:left="309"/>
              <w:rPr>
                <w:rFonts w:ascii="Segoe UI" w:hAnsi="Segoe UI" w:cs="Segoe UI"/>
              </w:rPr>
            </w:pPr>
          </w:p>
        </w:tc>
        <w:tc>
          <w:tcPr>
            <w:tcW w:w="1333" w:type="dxa"/>
          </w:tcPr>
          <w:p w14:paraId="78C5882C" w14:textId="77777777" w:rsidR="00760898" w:rsidRPr="00760898" w:rsidRDefault="00760898" w:rsidP="00455FA1">
            <w:pPr>
              <w:pStyle w:val="TableParagraph"/>
              <w:spacing w:line="229" w:lineRule="exact"/>
              <w:ind w:right="52"/>
              <w:jc w:val="right"/>
              <w:rPr>
                <w:rFonts w:ascii="Segoe UI" w:hAnsi="Segoe UI" w:cs="Segoe UI"/>
              </w:rPr>
            </w:pPr>
          </w:p>
        </w:tc>
      </w:tr>
    </w:tbl>
    <w:p w14:paraId="588329D4" w14:textId="375B9308" w:rsidR="0022321A" w:rsidRPr="00504597" w:rsidRDefault="00760898" w:rsidP="00760898">
      <w:pPr>
        <w:pStyle w:val="Odstavecseseznamem"/>
        <w:numPr>
          <w:ilvl w:val="0"/>
          <w:numId w:val="17"/>
        </w:numPr>
      </w:pPr>
      <w:r w:rsidRPr="00760898">
        <w:t>Pozem</w:t>
      </w:r>
      <w:r w:rsidR="00504597">
        <w:t>ky jsou ve vlastnictví</w:t>
      </w:r>
      <w:r w:rsidRPr="00760898">
        <w:t xml:space="preserve"> investora</w:t>
      </w:r>
    </w:p>
    <w:p w14:paraId="43CADA6B" w14:textId="66F601AF" w:rsidR="00760898" w:rsidRDefault="00760898" w:rsidP="00760898">
      <w:pPr>
        <w:pStyle w:val="Nadpis1"/>
      </w:pPr>
      <w:bookmarkStart w:id="16" w:name="_Toc130450414"/>
      <w:r>
        <w:t xml:space="preserve">A.4 </w:t>
      </w:r>
      <w:r w:rsidR="006F1EB1" w:rsidRPr="00760898">
        <w:t>ÚDAJE</w:t>
      </w:r>
      <w:r w:rsidR="006F1EB1">
        <w:t xml:space="preserve"> O STAVBĚ</w:t>
      </w:r>
      <w:bookmarkEnd w:id="16"/>
    </w:p>
    <w:p w14:paraId="582A04F9" w14:textId="77777777" w:rsidR="00760898" w:rsidRDefault="00760898" w:rsidP="00760898">
      <w:pPr>
        <w:pStyle w:val="l0"/>
        <w:spacing w:after="0"/>
        <w:jc w:val="both"/>
        <w:rPr>
          <w:b/>
          <w:color w:val="000000"/>
          <w:sz w:val="28"/>
          <w:szCs w:val="28"/>
        </w:rPr>
      </w:pPr>
    </w:p>
    <w:p w14:paraId="5F0DB6F2" w14:textId="77777777" w:rsidR="00760898" w:rsidRPr="00760898" w:rsidRDefault="00760898" w:rsidP="00760898">
      <w:pPr>
        <w:pStyle w:val="l0"/>
        <w:spacing w:after="0"/>
        <w:jc w:val="both"/>
        <w:rPr>
          <w:rStyle w:val="Siln"/>
        </w:rPr>
      </w:pPr>
      <w:r w:rsidRPr="00760898">
        <w:rPr>
          <w:rStyle w:val="Siln"/>
        </w:rPr>
        <w:t>a) </w:t>
      </w:r>
      <w:r w:rsidRPr="00760898">
        <w:rPr>
          <w:rStyle w:val="Siln"/>
          <w:lang w:eastAsia="en-US"/>
        </w:rPr>
        <w:t>druh a účel užívání odstraňované stavby,</w:t>
      </w:r>
    </w:p>
    <w:p w14:paraId="2C3050BC" w14:textId="77777777" w:rsidR="00760898" w:rsidRDefault="00760898" w:rsidP="00760898">
      <w:pPr>
        <w:pStyle w:val="l0"/>
        <w:spacing w:after="0"/>
        <w:jc w:val="both"/>
        <w:rPr>
          <w:b/>
          <w:color w:val="000000"/>
          <w:sz w:val="20"/>
          <w:szCs w:val="20"/>
        </w:rPr>
      </w:pPr>
    </w:p>
    <w:p w14:paraId="1A0DB0E6" w14:textId="77777777" w:rsidR="00504597" w:rsidRDefault="00760898" w:rsidP="00504597">
      <w:pPr>
        <w:pStyle w:val="l0"/>
        <w:spacing w:after="0"/>
        <w:ind w:left="708"/>
        <w:jc w:val="both"/>
        <w:rPr>
          <w:rFonts w:ascii="Segoe UI Semilight" w:eastAsiaTheme="minorHAnsi" w:hAnsi="Segoe UI Semilight" w:cstheme="minorBidi"/>
          <w:kern w:val="0"/>
          <w:sz w:val="22"/>
          <w:szCs w:val="22"/>
          <w:lang w:eastAsia="en-US"/>
        </w:rPr>
      </w:pPr>
      <w:r>
        <w:rPr>
          <w:b/>
        </w:rPr>
        <w:tab/>
      </w:r>
      <w:r w:rsidR="00504597">
        <w:rPr>
          <w:rFonts w:ascii="Segoe UI Semilight" w:eastAsiaTheme="minorHAnsi" w:hAnsi="Segoe UI Semilight" w:cstheme="minorBidi"/>
          <w:kern w:val="0"/>
          <w:sz w:val="22"/>
          <w:szCs w:val="22"/>
          <w:lang w:eastAsia="en-US"/>
        </w:rPr>
        <w:t>SO 01 – Skladovací objekt s rampou a sociálním zázemím</w:t>
      </w:r>
    </w:p>
    <w:p w14:paraId="1A482F57" w14:textId="77777777" w:rsidR="00504597" w:rsidRDefault="00504597" w:rsidP="00504597">
      <w:pPr>
        <w:pStyle w:val="l0"/>
        <w:spacing w:after="0"/>
        <w:ind w:left="708"/>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lastRenderedPageBreak/>
        <w:t>SO 02 – Skladovací objekt</w:t>
      </w:r>
    </w:p>
    <w:p w14:paraId="5E4CD087" w14:textId="77777777" w:rsidR="00504597" w:rsidRDefault="00504597" w:rsidP="00504597">
      <w:pPr>
        <w:pStyle w:val="l0"/>
        <w:spacing w:after="0"/>
        <w:ind w:left="708"/>
        <w:jc w:val="both"/>
        <w:rPr>
          <w:rFonts w:ascii="Segoe UI Semilight" w:eastAsiaTheme="minorHAnsi" w:hAnsi="Segoe UI Semilight" w:cstheme="minorBidi"/>
          <w:kern w:val="0"/>
          <w:sz w:val="22"/>
          <w:szCs w:val="22"/>
          <w:lang w:eastAsia="en-US"/>
        </w:rPr>
      </w:pPr>
    </w:p>
    <w:p w14:paraId="43E8C686" w14:textId="77777777" w:rsidR="00504597" w:rsidRDefault="00504597" w:rsidP="00504597">
      <w:pPr>
        <w:pStyle w:val="l0"/>
        <w:spacing w:after="0"/>
        <w:ind w:firstLine="1"/>
        <w:jc w:val="both"/>
        <w:rPr>
          <w:rFonts w:ascii="Segoe UI Semilight" w:eastAsiaTheme="minorHAnsi" w:hAnsi="Segoe UI Semilight" w:cstheme="minorBidi"/>
          <w:kern w:val="0"/>
          <w:sz w:val="22"/>
          <w:szCs w:val="22"/>
          <w:lang w:eastAsia="en-US"/>
        </w:rPr>
      </w:pPr>
      <w:r>
        <w:rPr>
          <w:rFonts w:ascii="Segoe UI Semilight" w:eastAsiaTheme="minorHAnsi" w:hAnsi="Segoe UI Semilight" w:cstheme="minorBidi"/>
          <w:kern w:val="0"/>
          <w:sz w:val="22"/>
          <w:szCs w:val="22"/>
          <w:lang w:eastAsia="en-US"/>
        </w:rPr>
        <w:t xml:space="preserve">Řešené objekty jsou částečně </w:t>
      </w:r>
      <w:proofErr w:type="spellStart"/>
      <w:r>
        <w:rPr>
          <w:rFonts w:ascii="Segoe UI Semilight" w:eastAsiaTheme="minorHAnsi" w:hAnsi="Segoe UI Semilight" w:cstheme="minorBidi"/>
          <w:kern w:val="0"/>
          <w:sz w:val="22"/>
          <w:szCs w:val="22"/>
          <w:lang w:eastAsia="en-US"/>
        </w:rPr>
        <w:t>využívany</w:t>
      </w:r>
      <w:proofErr w:type="spellEnd"/>
      <w:r>
        <w:rPr>
          <w:rFonts w:ascii="Segoe UI Semilight" w:eastAsiaTheme="minorHAnsi" w:hAnsi="Segoe UI Semilight" w:cstheme="minorBidi"/>
          <w:kern w:val="0"/>
          <w:sz w:val="22"/>
          <w:szCs w:val="22"/>
          <w:lang w:eastAsia="en-US"/>
        </w:rPr>
        <w:t xml:space="preserve"> okolními provozovnami jako sklad či sociální zázemí, ale svůj původní charakter již budovy dlouhodobě nenaplňují.</w:t>
      </w:r>
    </w:p>
    <w:p w14:paraId="1AD3C5CC" w14:textId="77777777" w:rsidR="00760898" w:rsidRPr="00760898" w:rsidRDefault="00760898" w:rsidP="00760898">
      <w:pPr>
        <w:pStyle w:val="l0"/>
        <w:spacing w:after="0"/>
        <w:jc w:val="both"/>
        <w:rPr>
          <w:rStyle w:val="Siln"/>
          <w:rFonts w:eastAsiaTheme="minorHAnsi" w:cstheme="minorBidi"/>
          <w:bCs w:val="0"/>
          <w:kern w:val="0"/>
          <w:szCs w:val="22"/>
          <w:lang w:eastAsia="en-US"/>
        </w:rPr>
      </w:pPr>
    </w:p>
    <w:p w14:paraId="4957E725" w14:textId="77777777" w:rsidR="00760898" w:rsidRPr="00760898" w:rsidRDefault="00760898" w:rsidP="00760898">
      <w:pPr>
        <w:pStyle w:val="l0"/>
        <w:spacing w:after="0"/>
        <w:jc w:val="both"/>
        <w:rPr>
          <w:rStyle w:val="Siln"/>
          <w:rFonts w:eastAsiaTheme="minorHAnsi" w:cstheme="minorBidi"/>
          <w:bCs w:val="0"/>
          <w:kern w:val="0"/>
          <w:szCs w:val="22"/>
          <w:lang w:eastAsia="en-US"/>
        </w:rPr>
      </w:pPr>
      <w:r w:rsidRPr="00760898">
        <w:rPr>
          <w:rStyle w:val="Siln"/>
          <w:rFonts w:eastAsiaTheme="minorHAnsi" w:cstheme="minorBidi"/>
          <w:bCs w:val="0"/>
          <w:kern w:val="0"/>
          <w:szCs w:val="22"/>
          <w:lang w:eastAsia="en-US"/>
        </w:rPr>
        <w:t>b) údaje o ochraně odstraňované stavby podle jiných právních předpisů1), (informace o zrušení prohlášení věci za kulturní památku apod.)</w:t>
      </w:r>
    </w:p>
    <w:p w14:paraId="4C4B4D95" w14:textId="77777777" w:rsidR="00760898" w:rsidRDefault="00760898" w:rsidP="00760898">
      <w:pPr>
        <w:pStyle w:val="l0"/>
        <w:spacing w:after="0"/>
        <w:jc w:val="both"/>
        <w:rPr>
          <w:b/>
          <w:color w:val="000000"/>
          <w:sz w:val="20"/>
          <w:szCs w:val="20"/>
        </w:rPr>
      </w:pPr>
    </w:p>
    <w:p w14:paraId="6F2625DB" w14:textId="4156953A" w:rsidR="006D427C" w:rsidRPr="00504597" w:rsidRDefault="00760898" w:rsidP="00760898">
      <w:r>
        <w:rPr>
          <w:b/>
          <w:color w:val="000000"/>
        </w:rPr>
        <w:tab/>
      </w:r>
      <w:r>
        <w:t>Neřeší se.</w:t>
      </w:r>
    </w:p>
    <w:p w14:paraId="230CD958" w14:textId="77777777" w:rsidR="00760898" w:rsidRDefault="00760898" w:rsidP="00760898">
      <w:pPr>
        <w:pStyle w:val="l0"/>
        <w:spacing w:after="0"/>
        <w:jc w:val="both"/>
        <w:rPr>
          <w:color w:val="000000"/>
          <w:sz w:val="20"/>
          <w:szCs w:val="20"/>
        </w:rPr>
      </w:pPr>
    </w:p>
    <w:p w14:paraId="3EFAC5C8" w14:textId="77777777" w:rsidR="00760898" w:rsidRPr="00760898" w:rsidRDefault="00760898" w:rsidP="00760898">
      <w:pPr>
        <w:pStyle w:val="l0"/>
        <w:spacing w:after="0"/>
        <w:jc w:val="both"/>
        <w:rPr>
          <w:rStyle w:val="Siln"/>
          <w:lang w:eastAsia="en-US"/>
        </w:rPr>
      </w:pPr>
      <w:r w:rsidRPr="00760898">
        <w:rPr>
          <w:rStyle w:val="Siln"/>
        </w:rPr>
        <w:t>c</w:t>
      </w:r>
      <w:r w:rsidRPr="00760898">
        <w:rPr>
          <w:rStyle w:val="Siln"/>
          <w:lang w:eastAsia="en-US"/>
        </w:rPr>
        <w:t>) údaje o splnění požadavků dotčených orgánů,</w:t>
      </w:r>
    </w:p>
    <w:p w14:paraId="35826811" w14:textId="77777777" w:rsidR="00760898" w:rsidRDefault="00760898" w:rsidP="00760898">
      <w:pPr>
        <w:pStyle w:val="l0"/>
        <w:spacing w:after="0"/>
        <w:jc w:val="both"/>
        <w:rPr>
          <w:b/>
          <w:color w:val="000000"/>
          <w:sz w:val="20"/>
          <w:szCs w:val="20"/>
        </w:rPr>
      </w:pPr>
    </w:p>
    <w:p w14:paraId="66DF28EB" w14:textId="77777777" w:rsidR="00760898" w:rsidRDefault="00760898" w:rsidP="00760898">
      <w:pPr>
        <w:pStyle w:val="Normlnblok"/>
        <w:rPr>
          <w:color w:val="000000"/>
        </w:rPr>
      </w:pPr>
      <w:r>
        <w:rPr>
          <w:b/>
          <w:color w:val="000000"/>
        </w:rPr>
        <w:tab/>
      </w:r>
      <w:r>
        <w:t>Dokumentace je v souladu s požadavky dotčených orgánů.</w:t>
      </w:r>
    </w:p>
    <w:p w14:paraId="1A31A9EC" w14:textId="77777777" w:rsidR="00760898" w:rsidRDefault="00760898" w:rsidP="00760898">
      <w:pPr>
        <w:pStyle w:val="l0"/>
        <w:spacing w:after="0"/>
        <w:jc w:val="both"/>
        <w:rPr>
          <w:color w:val="000000"/>
          <w:sz w:val="20"/>
          <w:szCs w:val="20"/>
        </w:rPr>
      </w:pPr>
    </w:p>
    <w:p w14:paraId="7E508172" w14:textId="5B3924D1" w:rsidR="00760898" w:rsidRPr="00760898" w:rsidRDefault="00760898" w:rsidP="00760898">
      <w:pPr>
        <w:pStyle w:val="l0"/>
        <w:spacing w:after="0"/>
        <w:jc w:val="both"/>
        <w:rPr>
          <w:rStyle w:val="Siln"/>
        </w:rPr>
      </w:pPr>
      <w:r w:rsidRPr="00760898">
        <w:rPr>
          <w:rStyle w:val="Siln"/>
        </w:rPr>
        <w:t xml:space="preserve">d) stávající kapacity odstraňované stavby </w:t>
      </w:r>
    </w:p>
    <w:p w14:paraId="7182F3E3" w14:textId="160769C8" w:rsidR="00760898" w:rsidRDefault="00760898" w:rsidP="00760898">
      <w:pPr>
        <w:pStyle w:val="l0"/>
        <w:spacing w:after="0"/>
        <w:jc w:val="both"/>
        <w:rPr>
          <w:b/>
          <w:color w:val="000000"/>
          <w:sz w:val="20"/>
          <w:szCs w:val="20"/>
        </w:rPr>
      </w:pPr>
    </w:p>
    <w:p w14:paraId="3571CB24" w14:textId="698FC32E" w:rsidR="00B96C06" w:rsidRPr="00B96C06" w:rsidRDefault="00B96C06" w:rsidP="00B96C06">
      <w:r w:rsidRPr="00B96C06">
        <w:t>Plocha pozemk</w:t>
      </w:r>
      <w:r w:rsidR="00504597">
        <w:t>ů</w:t>
      </w:r>
      <w:r w:rsidRPr="00B96C06">
        <w:tab/>
      </w:r>
      <w:r w:rsidRPr="00B96C06">
        <w:tab/>
      </w:r>
      <w:r w:rsidRPr="00B96C06">
        <w:tab/>
      </w:r>
      <w:r w:rsidRPr="00B96C06">
        <w:tab/>
      </w:r>
      <w:r w:rsidR="00504597">
        <w:t xml:space="preserve">         9592</w:t>
      </w:r>
      <w:r w:rsidRPr="00B96C06">
        <w:t xml:space="preserve"> m</w:t>
      </w:r>
      <w:r w:rsidRPr="00B96C06">
        <w:rPr>
          <w:vertAlign w:val="superscript"/>
        </w:rPr>
        <w:t>2</w:t>
      </w:r>
    </w:p>
    <w:p w14:paraId="73959C00" w14:textId="323FC222" w:rsidR="00760898" w:rsidRDefault="00760898" w:rsidP="00B96C06">
      <w:pPr>
        <w:rPr>
          <w:vertAlign w:val="superscript"/>
        </w:rPr>
      </w:pPr>
      <w:r>
        <w:t xml:space="preserve">Zastavěná plocha </w:t>
      </w:r>
      <w:r w:rsidR="00504597">
        <w:t xml:space="preserve">SO </w:t>
      </w:r>
      <w:proofErr w:type="gramStart"/>
      <w:r w:rsidR="00504597">
        <w:t>01</w:t>
      </w:r>
      <w:r>
        <w:t xml:space="preserve">  </w:t>
      </w:r>
      <w:r>
        <w:tab/>
      </w:r>
      <w:proofErr w:type="gramEnd"/>
      <w:r>
        <w:t xml:space="preserve">                                  </w:t>
      </w:r>
      <w:r w:rsidR="00504597">
        <w:t>332</w:t>
      </w:r>
      <w:r w:rsidR="00B96C06">
        <w:t xml:space="preserve"> </w:t>
      </w:r>
      <w:r>
        <w:t>m</w:t>
      </w:r>
      <w:r>
        <w:rPr>
          <w:vertAlign w:val="superscript"/>
        </w:rPr>
        <w:t>2</w:t>
      </w:r>
    </w:p>
    <w:p w14:paraId="14C59084" w14:textId="396B918D" w:rsidR="00504597" w:rsidRPr="00B96C06" w:rsidRDefault="00504597" w:rsidP="00504597">
      <w:r>
        <w:t xml:space="preserve">Zastavěná plocha SO </w:t>
      </w:r>
      <w:proofErr w:type="gramStart"/>
      <w:r>
        <w:t xml:space="preserve">02  </w:t>
      </w:r>
      <w:r>
        <w:tab/>
      </w:r>
      <w:proofErr w:type="gramEnd"/>
      <w:r>
        <w:t xml:space="preserve">                                    74 m</w:t>
      </w:r>
      <w:r>
        <w:rPr>
          <w:vertAlign w:val="superscript"/>
        </w:rPr>
        <w:t>2</w:t>
      </w:r>
    </w:p>
    <w:p w14:paraId="4D8EAADA" w14:textId="77777777" w:rsidR="00760898" w:rsidRDefault="00760898" w:rsidP="00760898">
      <w:pPr>
        <w:pStyle w:val="l0"/>
        <w:spacing w:after="0"/>
        <w:jc w:val="both"/>
        <w:rPr>
          <w:color w:val="000000"/>
          <w:sz w:val="20"/>
          <w:szCs w:val="20"/>
        </w:rPr>
      </w:pPr>
    </w:p>
    <w:p w14:paraId="753D5AF6" w14:textId="77777777" w:rsidR="00760898" w:rsidRPr="00760898" w:rsidRDefault="00760898" w:rsidP="00760898">
      <w:pPr>
        <w:pStyle w:val="l0"/>
        <w:spacing w:after="0"/>
        <w:jc w:val="both"/>
        <w:rPr>
          <w:rStyle w:val="Siln"/>
        </w:rPr>
      </w:pPr>
      <w:r w:rsidRPr="00760898">
        <w:rPr>
          <w:rStyle w:val="Siln"/>
        </w:rPr>
        <w:t>e) základní předpoklady pro odstranění stavby – časové údaje o průběhu prací, členění na etapy, orientační náklady, předpokládaný způsob odstranění stavby</w:t>
      </w:r>
    </w:p>
    <w:p w14:paraId="4DD7938A" w14:textId="77777777" w:rsidR="00760898" w:rsidRDefault="00760898" w:rsidP="00760898">
      <w:pPr>
        <w:pStyle w:val="l0"/>
        <w:spacing w:after="0"/>
        <w:jc w:val="both"/>
        <w:rPr>
          <w:b/>
          <w:color w:val="000000"/>
          <w:sz w:val="20"/>
          <w:szCs w:val="20"/>
        </w:rPr>
      </w:pPr>
    </w:p>
    <w:p w14:paraId="6243FEDB" w14:textId="68FB7F7B" w:rsidR="00760898" w:rsidRDefault="00760898" w:rsidP="00B96C06">
      <w:pPr>
        <w:ind w:firstLine="708"/>
      </w:pPr>
      <w:r>
        <w:t xml:space="preserve">Předpokládaný termín zahájení bouracích prací bude </w:t>
      </w:r>
      <w:r w:rsidR="00504597">
        <w:t>10</w:t>
      </w:r>
      <w:r>
        <w:t>/20</w:t>
      </w:r>
      <w:r w:rsidR="00B96C06">
        <w:t>2</w:t>
      </w:r>
      <w:r w:rsidR="00504597">
        <w:t>4</w:t>
      </w:r>
      <w:r>
        <w:t>.</w:t>
      </w:r>
    </w:p>
    <w:p w14:paraId="6594FCB6" w14:textId="782525CB" w:rsidR="00760898" w:rsidRDefault="00760898" w:rsidP="00760898">
      <w:r>
        <w:tab/>
        <w:t xml:space="preserve">Předpokládaný termín ukončení bouracích prací bude </w:t>
      </w:r>
      <w:r w:rsidR="00B96C06">
        <w:t>10</w:t>
      </w:r>
      <w:r>
        <w:t>/202</w:t>
      </w:r>
      <w:r w:rsidR="00504597">
        <w:t>5</w:t>
      </w:r>
      <w:r>
        <w:t>.</w:t>
      </w:r>
    </w:p>
    <w:p w14:paraId="1FAFB433" w14:textId="4626171F" w:rsidR="00760898" w:rsidRDefault="00760898" w:rsidP="00760898">
      <w:r>
        <w:tab/>
        <w:t xml:space="preserve">Orientační náklady: </w:t>
      </w:r>
      <w:proofErr w:type="gramStart"/>
      <w:r w:rsidR="00504597">
        <w:t>2.</w:t>
      </w:r>
      <w:r w:rsidR="006D427C">
        <w:t>4</w:t>
      </w:r>
      <w:r w:rsidR="00B96C06">
        <w:t>00</w:t>
      </w:r>
      <w:r w:rsidR="00504597">
        <w:t>.</w:t>
      </w:r>
      <w:r w:rsidR="00B96C06">
        <w:t>000</w:t>
      </w:r>
      <w:r>
        <w:t>,-</w:t>
      </w:r>
      <w:proofErr w:type="gramEnd"/>
      <w:r>
        <w:t xml:space="preserve"> </w:t>
      </w:r>
    </w:p>
    <w:p w14:paraId="32A0D973" w14:textId="77777777" w:rsidR="00760898" w:rsidRDefault="00760898" w:rsidP="00760898">
      <w:pPr>
        <w:rPr>
          <w:color w:val="000000"/>
        </w:rPr>
      </w:pPr>
      <w:r>
        <w:tab/>
        <w:t>Způsob odstranění stavby: dodavatelsky.</w:t>
      </w:r>
    </w:p>
    <w:p w14:paraId="5FC2F135" w14:textId="77777777" w:rsidR="00760898" w:rsidRDefault="00760898" w:rsidP="00760898">
      <w:pPr>
        <w:pStyle w:val="l0"/>
        <w:spacing w:after="0"/>
        <w:jc w:val="both"/>
        <w:rPr>
          <w:color w:val="000000"/>
          <w:sz w:val="20"/>
          <w:szCs w:val="20"/>
        </w:rPr>
      </w:pPr>
    </w:p>
    <w:p w14:paraId="54AC75B0" w14:textId="5BC9E81A" w:rsidR="00760898" w:rsidRDefault="00760898" w:rsidP="00760898">
      <w:pPr>
        <w:pStyle w:val="Nadpis1"/>
      </w:pPr>
      <w:bookmarkStart w:id="17" w:name="_Toc130450415"/>
      <w:r>
        <w:t xml:space="preserve">A.5 </w:t>
      </w:r>
      <w:r w:rsidR="006F1EB1">
        <w:t>ČLENĚNÍ ODSTRAŇOVANÉ STAVBY</w:t>
      </w:r>
      <w:bookmarkEnd w:id="17"/>
    </w:p>
    <w:p w14:paraId="772BCF4E" w14:textId="77777777" w:rsidR="00760898" w:rsidRDefault="00760898" w:rsidP="00760898">
      <w:pPr>
        <w:pStyle w:val="l0"/>
        <w:spacing w:after="0"/>
        <w:jc w:val="both"/>
        <w:rPr>
          <w:b/>
          <w:color w:val="000000"/>
          <w:sz w:val="28"/>
          <w:szCs w:val="28"/>
        </w:rPr>
      </w:pPr>
      <w:r>
        <w:rPr>
          <w:b/>
          <w:color w:val="000000"/>
          <w:sz w:val="28"/>
          <w:szCs w:val="28"/>
        </w:rPr>
        <w:tab/>
      </w:r>
    </w:p>
    <w:p w14:paraId="137C3D06" w14:textId="6BF5678B" w:rsidR="00760898" w:rsidRPr="00163D00" w:rsidRDefault="00760898" w:rsidP="00B96C06">
      <w:pPr>
        <w:pStyle w:val="Normlnblok"/>
        <w:rPr>
          <w:color w:val="FF0000"/>
        </w:rPr>
      </w:pPr>
      <w:r>
        <w:tab/>
      </w:r>
      <w:r w:rsidR="00B96C06" w:rsidRPr="00B96C06">
        <w:rPr>
          <w:b/>
          <w:bCs/>
        </w:rPr>
        <w:t>SO 01</w:t>
      </w:r>
      <w:r w:rsidR="00B96C06">
        <w:t xml:space="preserve"> - </w:t>
      </w:r>
      <w:r w:rsidR="00504597">
        <w:t>Skladovací objekt s rampou a sociálním zázemím</w:t>
      </w:r>
    </w:p>
    <w:p w14:paraId="588329D9" w14:textId="75306D03" w:rsidR="0022321A" w:rsidRPr="00163D00" w:rsidRDefault="00504597" w:rsidP="00504597">
      <w:pPr>
        <w:pStyle w:val="Odstavecseseznamem"/>
        <w:rPr>
          <w:color w:val="FF0000"/>
        </w:rPr>
      </w:pPr>
      <w:r w:rsidRPr="00B96C06">
        <w:rPr>
          <w:b/>
          <w:bCs/>
        </w:rPr>
        <w:t>SO 0</w:t>
      </w:r>
      <w:r>
        <w:rPr>
          <w:b/>
          <w:bCs/>
        </w:rPr>
        <w:t>2</w:t>
      </w:r>
      <w:r>
        <w:t xml:space="preserve"> - Skladovací objekt</w:t>
      </w:r>
      <w:r w:rsidRPr="00163D00">
        <w:rPr>
          <w:color w:val="FF0000"/>
        </w:rPr>
        <w:t xml:space="preserve"> </w:t>
      </w:r>
      <w:r w:rsidR="00B60E16" w:rsidRPr="00163D00">
        <w:rPr>
          <w:color w:val="FF0000"/>
        </w:rPr>
        <w:br w:type="page"/>
      </w:r>
    </w:p>
    <w:p w14:paraId="588329DA" w14:textId="77777777" w:rsidR="0022321A" w:rsidRPr="00163D00" w:rsidRDefault="00B60E16">
      <w:pPr>
        <w:pStyle w:val="Nadpis1"/>
        <w:spacing w:before="0" w:after="240" w:line="276" w:lineRule="auto"/>
        <w:rPr>
          <w:b w:val="0"/>
          <w:sz w:val="56"/>
        </w:rPr>
      </w:pPr>
      <w:bookmarkStart w:id="18" w:name="_Toc511808503"/>
      <w:bookmarkStart w:id="19" w:name="_Toc516581735"/>
      <w:bookmarkStart w:id="20" w:name="_Toc130450416"/>
      <w:bookmarkEnd w:id="18"/>
      <w:bookmarkEnd w:id="19"/>
      <w:r w:rsidRPr="00163D00">
        <w:rPr>
          <w:b w:val="0"/>
          <w:sz w:val="56"/>
        </w:rPr>
        <w:lastRenderedPageBreak/>
        <w:t>B. SOUHRNNÁ TECHNICKÁ ZPRÁVA</w:t>
      </w:r>
      <w:bookmarkEnd w:id="20"/>
    </w:p>
    <w:p w14:paraId="588329DB" w14:textId="77777777" w:rsidR="0022321A" w:rsidRPr="00163D00" w:rsidRDefault="00B60E16">
      <w:pPr>
        <w:pStyle w:val="Nadpis1"/>
        <w:rPr>
          <w:rFonts w:ascii="Times New Roman" w:hAnsi="Times New Roman"/>
        </w:rPr>
      </w:pPr>
      <w:bookmarkStart w:id="21" w:name="_Toc511808504"/>
      <w:bookmarkStart w:id="22" w:name="_Toc504134149"/>
      <w:bookmarkStart w:id="23" w:name="_Toc516581736"/>
      <w:bookmarkStart w:id="24" w:name="_Toc130450417"/>
      <w:bookmarkEnd w:id="21"/>
      <w:bookmarkEnd w:id="22"/>
      <w:bookmarkEnd w:id="23"/>
      <w:r w:rsidRPr="00163D00">
        <w:t>B.1 POPIS ÚZEMÍ STAVBY</w:t>
      </w:r>
      <w:bookmarkEnd w:id="24"/>
    </w:p>
    <w:p w14:paraId="588329DC" w14:textId="70DAC4A6" w:rsidR="0022321A" w:rsidRPr="00163D00" w:rsidRDefault="00B60E16">
      <w:pPr>
        <w:pStyle w:val="Odstavecseseznamem"/>
        <w:numPr>
          <w:ilvl w:val="0"/>
          <w:numId w:val="2"/>
        </w:numPr>
        <w:spacing w:after="0"/>
        <w:jc w:val="both"/>
        <w:rPr>
          <w:rStyle w:val="Siln"/>
        </w:rPr>
      </w:pPr>
      <w:r w:rsidRPr="00163D00">
        <w:rPr>
          <w:rStyle w:val="Siln"/>
        </w:rPr>
        <w:t xml:space="preserve">charakteristika </w:t>
      </w:r>
      <w:r w:rsidR="00B96C06">
        <w:rPr>
          <w:rStyle w:val="Siln"/>
        </w:rPr>
        <w:t>zastavěného stavebního pozemku</w:t>
      </w:r>
    </w:p>
    <w:p w14:paraId="588329DE" w14:textId="0A6CE243" w:rsidR="0022321A" w:rsidRPr="001E70EB" w:rsidRDefault="00724CA4" w:rsidP="00FD048A">
      <w:pPr>
        <w:ind w:firstLine="360"/>
      </w:pPr>
      <w:r w:rsidRPr="00724CA4">
        <w:t xml:space="preserve">Pozemek se nachází v </w:t>
      </w:r>
      <w:proofErr w:type="spellStart"/>
      <w:r w:rsidRPr="00724CA4">
        <w:t>k.ú</w:t>
      </w:r>
      <w:proofErr w:type="spellEnd"/>
      <w:r w:rsidRPr="00724CA4">
        <w:t xml:space="preserve">. </w:t>
      </w:r>
      <w:r w:rsidR="00504597" w:rsidRPr="008D2C30">
        <w:t xml:space="preserve">Nový </w:t>
      </w:r>
      <w:proofErr w:type="gramStart"/>
      <w:r w:rsidR="00504597" w:rsidRPr="008D2C30">
        <w:t>Jičín - Horní</w:t>
      </w:r>
      <w:proofErr w:type="gramEnd"/>
      <w:r w:rsidR="00504597" w:rsidRPr="008D2C30">
        <w:t xml:space="preserve"> Předměstí</w:t>
      </w:r>
      <w:r w:rsidRPr="00724CA4">
        <w:t xml:space="preserve"> </w:t>
      </w:r>
      <w:r w:rsidR="00504597">
        <w:t>na</w:t>
      </w:r>
      <w:r w:rsidRPr="00724CA4">
        <w:t xml:space="preserve"> </w:t>
      </w:r>
      <w:proofErr w:type="spellStart"/>
      <w:r w:rsidRPr="00724CA4">
        <w:t>parc</w:t>
      </w:r>
      <w:proofErr w:type="spellEnd"/>
      <w:r w:rsidRPr="00724CA4">
        <w:t xml:space="preserve">. č. </w:t>
      </w:r>
      <w:r w:rsidR="00504597">
        <w:t>494, 695/1, 1998</w:t>
      </w:r>
      <w:r w:rsidRPr="00724CA4">
        <w:t>. Stávající objekt</w:t>
      </w:r>
      <w:r w:rsidR="004A0F54">
        <w:t>y</w:t>
      </w:r>
      <w:r w:rsidRPr="00724CA4">
        <w:t xml:space="preserve"> j</w:t>
      </w:r>
      <w:r w:rsidR="004A0F54">
        <w:t>sou</w:t>
      </w:r>
      <w:r w:rsidRPr="00724CA4">
        <w:t xml:space="preserve"> umístěn</w:t>
      </w:r>
      <w:r w:rsidR="004A0F54">
        <w:t>y</w:t>
      </w:r>
      <w:r w:rsidRPr="00724CA4">
        <w:t xml:space="preserve"> </w:t>
      </w:r>
      <w:r>
        <w:t>v</w:t>
      </w:r>
      <w:r w:rsidR="004A0F54">
        <w:t xml:space="preserve"> rámci areálu Horního nádraží, které je umístěno v městské části Žilina a přímo sousedí s průmyslovým areálem </w:t>
      </w:r>
      <w:proofErr w:type="spellStart"/>
      <w:r w:rsidR="004A0F54">
        <w:t>Tonaku</w:t>
      </w:r>
      <w:proofErr w:type="spellEnd"/>
      <w:r w:rsidRPr="00724CA4">
        <w:t xml:space="preserve">. Zástavba v okolí pozemku je </w:t>
      </w:r>
      <w:r w:rsidR="004A0F54">
        <w:t xml:space="preserve">převážně průmyslová či výrobní. V blízkosti jsou ale také bytové domy. </w:t>
      </w:r>
    </w:p>
    <w:p w14:paraId="588329DF" w14:textId="54A0AB39" w:rsidR="0022321A" w:rsidRPr="001E70EB" w:rsidRDefault="00B96C06">
      <w:pPr>
        <w:pStyle w:val="Odstavecseseznamem"/>
        <w:numPr>
          <w:ilvl w:val="0"/>
          <w:numId w:val="2"/>
        </w:numPr>
        <w:spacing w:after="0"/>
        <w:jc w:val="both"/>
        <w:rPr>
          <w:rStyle w:val="Siln"/>
        </w:rPr>
      </w:pPr>
      <w:r>
        <w:rPr>
          <w:rStyle w:val="Siln"/>
        </w:rPr>
        <w:t>Stávající ochranná a bezpečnostní pásma</w:t>
      </w:r>
    </w:p>
    <w:p w14:paraId="358D6901" w14:textId="3EA828A3" w:rsidR="003356B5" w:rsidRDefault="003356B5" w:rsidP="003356B5">
      <w:pPr>
        <w:pStyle w:val="Atext"/>
        <w:ind w:left="0" w:firstLine="360"/>
        <w:rPr>
          <w:rFonts w:ascii="Segoe UI Semilight" w:eastAsiaTheme="minorHAnsi" w:hAnsi="Segoe UI Semilight" w:cstheme="minorBidi"/>
          <w:sz w:val="22"/>
          <w:lang w:val="cs-CZ" w:eastAsia="en-US"/>
        </w:rPr>
      </w:pPr>
      <w:bookmarkStart w:id="25" w:name="_Hlk176178845"/>
      <w:r>
        <w:rPr>
          <w:rFonts w:ascii="Segoe UI Semilight" w:eastAsiaTheme="minorHAnsi" w:hAnsi="Segoe UI Semilight" w:cstheme="minorBidi"/>
          <w:sz w:val="22"/>
          <w:lang w:val="cs-CZ" w:eastAsia="en-US"/>
        </w:rPr>
        <w:t>Demolice</w:t>
      </w:r>
      <w:r w:rsidRPr="00724CA4">
        <w:rPr>
          <w:rFonts w:ascii="Segoe UI Semilight" w:eastAsiaTheme="minorHAnsi" w:hAnsi="Segoe UI Semilight" w:cstheme="minorBidi"/>
          <w:sz w:val="22"/>
          <w:lang w:val="cs-CZ" w:eastAsia="en-US"/>
        </w:rPr>
        <w:t xml:space="preserve"> bude mít vliv na </w:t>
      </w:r>
      <w:r>
        <w:rPr>
          <w:rFonts w:ascii="Segoe UI Semilight" w:eastAsiaTheme="minorHAnsi" w:hAnsi="Segoe UI Semilight" w:cstheme="minorBidi"/>
          <w:sz w:val="22"/>
          <w:lang w:val="cs-CZ" w:eastAsia="en-US"/>
        </w:rPr>
        <w:t xml:space="preserve">bezpečnostní pásmo inženýrských sítí, které se zde nacházejí. </w:t>
      </w:r>
      <w:r w:rsidRPr="003356B5">
        <w:rPr>
          <w:rFonts w:ascii="Segoe UI Semilight" w:eastAsiaTheme="minorHAnsi" w:hAnsi="Segoe UI Semilight" w:cstheme="minorBidi"/>
          <w:sz w:val="22"/>
          <w:lang w:val="cs-CZ" w:eastAsia="en-US"/>
        </w:rPr>
        <w:t>Přípojka jednotné kanalizace bude ukončena revizní šachtou z PP DN 425 na pozemku investora, zbývající část bude demontována v rámci demolice. Přípojku budu možné využít v rámci nové výstavby při celkové revitalizaci prostor</w:t>
      </w:r>
      <w:r>
        <w:rPr>
          <w:rFonts w:ascii="Segoe UI Semilight" w:eastAsiaTheme="minorHAnsi" w:hAnsi="Segoe UI Semilight" w:cstheme="minorBidi"/>
          <w:sz w:val="22"/>
          <w:lang w:val="cs-CZ" w:eastAsia="en-US"/>
        </w:rPr>
        <w:t>, tato varianta bude řešena</w:t>
      </w:r>
      <w:r w:rsidRPr="003356B5">
        <w:rPr>
          <w:rFonts w:ascii="Segoe UI Semilight" w:eastAsiaTheme="minorHAnsi" w:hAnsi="Segoe UI Semilight" w:cstheme="minorBidi"/>
          <w:sz w:val="22"/>
          <w:lang w:val="cs-CZ" w:eastAsia="en-US"/>
        </w:rPr>
        <w:t xml:space="preserve"> v samostatném řízení.</w:t>
      </w:r>
    </w:p>
    <w:bookmarkEnd w:id="25"/>
    <w:p w14:paraId="05BEDDA1" w14:textId="1FB60C7C" w:rsidR="00724CA4" w:rsidRPr="00724CA4" w:rsidRDefault="004A0F54" w:rsidP="00720998">
      <w:pPr>
        <w:pStyle w:val="Atext"/>
        <w:ind w:left="0" w:firstLine="360"/>
        <w:rPr>
          <w:rFonts w:ascii="Segoe UI Semilight" w:eastAsiaTheme="minorHAnsi" w:hAnsi="Segoe UI Semilight" w:cstheme="minorBidi"/>
          <w:sz w:val="22"/>
          <w:lang w:val="cs-CZ" w:eastAsia="en-US"/>
        </w:rPr>
      </w:pPr>
      <w:r>
        <w:rPr>
          <w:rFonts w:ascii="Segoe UI Semilight" w:eastAsiaTheme="minorHAnsi" w:hAnsi="Segoe UI Semilight" w:cstheme="minorBidi"/>
          <w:sz w:val="22"/>
          <w:lang w:val="cs-CZ" w:eastAsia="en-US"/>
        </w:rPr>
        <w:t>Demolice</w:t>
      </w:r>
      <w:r w:rsidR="00724CA4" w:rsidRPr="00724CA4">
        <w:rPr>
          <w:rFonts w:ascii="Segoe UI Semilight" w:eastAsiaTheme="minorHAnsi" w:hAnsi="Segoe UI Semilight" w:cstheme="minorBidi"/>
          <w:sz w:val="22"/>
          <w:lang w:val="cs-CZ" w:eastAsia="en-US"/>
        </w:rPr>
        <w:t xml:space="preserve"> nebude mít vliv na okolní pozemky. </w:t>
      </w:r>
      <w:r>
        <w:rPr>
          <w:rFonts w:ascii="Segoe UI Semilight" w:eastAsiaTheme="minorHAnsi" w:hAnsi="Segoe UI Semilight" w:cstheme="minorBidi"/>
          <w:sz w:val="22"/>
          <w:lang w:val="cs-CZ" w:eastAsia="en-US"/>
        </w:rPr>
        <w:t>Demolice</w:t>
      </w:r>
      <w:r w:rsidR="00724CA4" w:rsidRPr="00724CA4">
        <w:rPr>
          <w:rFonts w:ascii="Segoe UI Semilight" w:eastAsiaTheme="minorHAnsi" w:hAnsi="Segoe UI Semilight" w:cstheme="minorBidi"/>
          <w:sz w:val="22"/>
          <w:lang w:val="cs-CZ" w:eastAsia="en-US"/>
        </w:rPr>
        <w:t xml:space="preserve"> nebude způsobovat nadměrný hluk ani znečištění </w:t>
      </w:r>
      <w:r w:rsidR="00720998" w:rsidRPr="00724CA4">
        <w:rPr>
          <w:rFonts w:ascii="Segoe UI Semilight" w:eastAsiaTheme="minorHAnsi" w:hAnsi="Segoe UI Semilight" w:cstheme="minorBidi"/>
          <w:sz w:val="22"/>
          <w:lang w:val="cs-CZ" w:eastAsia="en-US"/>
        </w:rPr>
        <w:t>okolí,</w:t>
      </w:r>
      <w:r w:rsidR="00724CA4" w:rsidRPr="00724CA4">
        <w:rPr>
          <w:rFonts w:ascii="Segoe UI Semilight" w:eastAsiaTheme="minorHAnsi" w:hAnsi="Segoe UI Semilight" w:cstheme="minorBidi"/>
          <w:sz w:val="22"/>
          <w:lang w:val="cs-CZ" w:eastAsia="en-US"/>
        </w:rPr>
        <w:t xml:space="preserve"> a tak není zapotřebí zvláštních opatření – za průběh stavby bude odpovědná autorizovaná firma. V případě znečištění komunikace bude neprodleně po dokončení dílčích prací očištěna od nečistot.</w:t>
      </w:r>
    </w:p>
    <w:p w14:paraId="588329E0" w14:textId="17CE2165" w:rsidR="0022321A" w:rsidRPr="00CD34DB" w:rsidRDefault="00724CA4" w:rsidP="00724CA4">
      <w:pPr>
        <w:pStyle w:val="Atext"/>
        <w:ind w:left="0" w:firstLine="360"/>
        <w:rPr>
          <w:rFonts w:ascii="Segoe UI Semilight" w:eastAsiaTheme="minorHAnsi" w:hAnsi="Segoe UI Semilight" w:cstheme="minorBidi"/>
          <w:sz w:val="22"/>
          <w:lang w:val="cs-CZ" w:eastAsia="en-US"/>
        </w:rPr>
      </w:pPr>
      <w:r w:rsidRPr="00724CA4">
        <w:rPr>
          <w:rFonts w:ascii="Segoe UI Semilight" w:eastAsiaTheme="minorHAnsi" w:hAnsi="Segoe UI Semilight" w:cstheme="minorBidi"/>
          <w:sz w:val="22"/>
          <w:lang w:val="cs-CZ" w:eastAsia="en-US"/>
        </w:rPr>
        <w:t>BOZP se bude řídit podle vyhlášky č.324/2009 Sb. Vyhláška Českého úřadu bezpečnosti práce a Českého báňského úřadu ze dne 31. července 1990 o bezpečnosti práce a technických zařízení.</w:t>
      </w:r>
    </w:p>
    <w:p w14:paraId="588329E1" w14:textId="7063A3AC" w:rsidR="0022321A" w:rsidRPr="001E70EB" w:rsidRDefault="00B96C06">
      <w:pPr>
        <w:pStyle w:val="Odstavecseseznamem"/>
        <w:numPr>
          <w:ilvl w:val="0"/>
          <w:numId w:val="2"/>
        </w:numPr>
        <w:spacing w:after="0"/>
        <w:jc w:val="both"/>
        <w:rPr>
          <w:rStyle w:val="Siln"/>
        </w:rPr>
      </w:pPr>
      <w:r>
        <w:rPr>
          <w:rStyle w:val="Siln"/>
        </w:rPr>
        <w:t>Poloha vzhledem k záplavovému území, poddolovanému území apod.,</w:t>
      </w:r>
    </w:p>
    <w:p w14:paraId="588329E2" w14:textId="74E13CD8" w:rsidR="0022321A" w:rsidRPr="001E70EB" w:rsidRDefault="00720998">
      <w:pPr>
        <w:ind w:firstLine="360"/>
      </w:pPr>
      <w:r>
        <w:t>Nevyskytují se.</w:t>
      </w:r>
    </w:p>
    <w:p w14:paraId="588329E3" w14:textId="2679114F" w:rsidR="0022321A" w:rsidRPr="00CD60E4" w:rsidRDefault="00B96C06">
      <w:pPr>
        <w:pStyle w:val="Normlnblok"/>
        <w:numPr>
          <w:ilvl w:val="0"/>
          <w:numId w:val="2"/>
        </w:numPr>
        <w:spacing w:after="0"/>
        <w:rPr>
          <w:rStyle w:val="Siln"/>
        </w:rPr>
      </w:pPr>
      <w:r>
        <w:rPr>
          <w:rStyle w:val="Siln"/>
        </w:rPr>
        <w:t>Vliv odstranění stavby na okolní stavby a pozemky, ochrana okolí, vliv stavby na odtokové poměry v území</w:t>
      </w:r>
    </w:p>
    <w:p w14:paraId="31BADF7A" w14:textId="77777777" w:rsidR="00C6346D" w:rsidRDefault="00C6346D" w:rsidP="00C6346D">
      <w:pPr>
        <w:pStyle w:val="Zkladntext"/>
        <w:spacing w:line="252" w:lineRule="exact"/>
        <w:ind w:left="360"/>
      </w:pPr>
    </w:p>
    <w:p w14:paraId="4B9F7906" w14:textId="111044D0" w:rsidR="00C6346D" w:rsidRPr="00720998" w:rsidRDefault="00720998" w:rsidP="00720998">
      <w:pPr>
        <w:ind w:firstLine="360"/>
        <w:jc w:val="both"/>
        <w:rPr>
          <w:b/>
          <w:color w:val="000000"/>
        </w:rPr>
      </w:pPr>
      <w:r>
        <w:t>Odstranění stavby bude mít</w:t>
      </w:r>
      <w:r w:rsidR="006D427C">
        <w:t xml:space="preserve"> minimální</w:t>
      </w:r>
      <w:r>
        <w:t xml:space="preserve"> vliv na okolní pozemky a stavby.</w:t>
      </w:r>
      <w:r w:rsidR="003356B5">
        <w:t xml:space="preserve"> </w:t>
      </w:r>
      <w:r w:rsidR="003356B5" w:rsidRPr="003356B5">
        <w:t xml:space="preserve">Demolice bude mít vliv na </w:t>
      </w:r>
      <w:r w:rsidR="003356B5">
        <w:t xml:space="preserve">stavbu </w:t>
      </w:r>
      <w:r w:rsidR="003356B5" w:rsidRPr="003356B5">
        <w:t xml:space="preserve">inženýrských sítí, které se zde nacházejí. Přípojka jednotné kanalizace bude ukončena revizní šachtou z PP DN 425 na pozemku investora, zbývající část bude demontována v rámci demolice. Přípojku budu možné využít v rámci nové výstavby při celkové revitalizaci prostor, tato varianta bude řešena v samostatném </w:t>
      </w:r>
      <w:commentRangeStart w:id="26"/>
      <w:r w:rsidR="003356B5" w:rsidRPr="003356B5">
        <w:t>řízení</w:t>
      </w:r>
      <w:commentRangeEnd w:id="26"/>
      <w:r w:rsidR="002D12DE">
        <w:rPr>
          <w:rStyle w:val="Odkaznakoment"/>
        </w:rPr>
        <w:commentReference w:id="26"/>
      </w:r>
      <w:r w:rsidR="003356B5" w:rsidRPr="003356B5">
        <w:t>.</w:t>
      </w:r>
      <w:r>
        <w:t xml:space="preserve"> </w:t>
      </w:r>
    </w:p>
    <w:p w14:paraId="588329E5" w14:textId="583BD356" w:rsidR="0022321A" w:rsidRPr="001E70EB" w:rsidRDefault="00B96C06">
      <w:pPr>
        <w:pStyle w:val="Odstavecseseznamem"/>
        <w:numPr>
          <w:ilvl w:val="0"/>
          <w:numId w:val="2"/>
        </w:numPr>
        <w:spacing w:after="0"/>
        <w:jc w:val="both"/>
        <w:rPr>
          <w:rStyle w:val="Siln"/>
        </w:rPr>
      </w:pPr>
      <w:r>
        <w:rPr>
          <w:rStyle w:val="Siln"/>
        </w:rPr>
        <w:t>Zhodnocení kontaminace prostoru stavby látkami škodlivými pro životní prostředí v případě jejich výskytu</w:t>
      </w:r>
    </w:p>
    <w:p w14:paraId="0A2A21BB" w14:textId="77777777" w:rsidR="00720998" w:rsidRPr="00720998" w:rsidRDefault="00B60E16" w:rsidP="00720998">
      <w:r w:rsidRPr="001E70EB">
        <w:t xml:space="preserve">      </w:t>
      </w:r>
      <w:r w:rsidR="00720998" w:rsidRPr="00720998">
        <w:t>Výše uvedené stavební práce nebudou mít významný negativní vliv na životní prostředí.</w:t>
      </w:r>
    </w:p>
    <w:p w14:paraId="0D5CB91C" w14:textId="77777777" w:rsidR="00720998" w:rsidRPr="00720998" w:rsidRDefault="00720998" w:rsidP="00720998">
      <w:pPr>
        <w:numPr>
          <w:ilvl w:val="0"/>
          <w:numId w:val="18"/>
        </w:numPr>
        <w:spacing w:after="80" w:line="240" w:lineRule="auto"/>
        <w:ind w:left="1060" w:hanging="357"/>
      </w:pPr>
      <w:r w:rsidRPr="00720998">
        <w:t>likvidace tuhých odpadů – odvoz na skládku k tomu určenou</w:t>
      </w:r>
    </w:p>
    <w:p w14:paraId="39362729" w14:textId="741E9E17" w:rsidR="00720998" w:rsidRPr="00720998" w:rsidRDefault="00720998" w:rsidP="00720998">
      <w:pPr>
        <w:numPr>
          <w:ilvl w:val="0"/>
          <w:numId w:val="18"/>
        </w:numPr>
        <w:spacing w:after="80" w:line="240" w:lineRule="auto"/>
        <w:ind w:left="1060" w:hanging="357"/>
      </w:pPr>
      <w:r w:rsidRPr="00720998">
        <w:t xml:space="preserve">likvidace nebezpečných odpadů – </w:t>
      </w:r>
      <w:del w:id="27" w:author="Alice Valčíková" w:date="2024-12-16T11:15:00Z" w16du:dateUtc="2024-12-16T10:15:00Z">
        <w:r w:rsidRPr="00720998" w:rsidDel="006F58EA">
          <w:delText>ne</w:delText>
        </w:r>
      </w:del>
      <w:r w:rsidRPr="00720998">
        <w:t xml:space="preserve">vznikne </w:t>
      </w:r>
      <w:del w:id="28" w:author="Alice Valčíková" w:date="2024-12-16T12:17:00Z" w16du:dateUtc="2024-12-16T11:17:00Z">
        <w:r w:rsidRPr="00720998" w:rsidDel="00043CAD">
          <w:delText xml:space="preserve">žádný </w:delText>
        </w:r>
      </w:del>
      <w:r w:rsidRPr="00720998">
        <w:t xml:space="preserve">nebezpečný </w:t>
      </w:r>
      <w:commentRangeStart w:id="29"/>
      <w:r w:rsidRPr="00720998">
        <w:t>odpad</w:t>
      </w:r>
      <w:commentRangeEnd w:id="29"/>
      <w:r w:rsidR="002D12DE">
        <w:rPr>
          <w:rStyle w:val="Odkaznakoment"/>
        </w:rPr>
        <w:commentReference w:id="29"/>
      </w:r>
      <w:ins w:id="30" w:author="Alice Valčíková" w:date="2024-12-16T12:17:00Z" w16du:dateUtc="2024-12-16T11:17:00Z">
        <w:r w:rsidR="00043CAD">
          <w:t>-</w:t>
        </w:r>
      </w:ins>
      <w:ins w:id="31" w:author="Alice Valčíková" w:date="2024-12-16T12:17:00Z">
        <w:r w:rsidR="00043CAD" w:rsidRPr="00043CAD">
          <w:t xml:space="preserve"> budou odvezeny na příslušnou skládku k řízené likvidaci pověřenou firmou</w:t>
        </w:r>
      </w:ins>
    </w:p>
    <w:p w14:paraId="6D892E60" w14:textId="77777777" w:rsidR="00720998" w:rsidRPr="00720998" w:rsidRDefault="00720998" w:rsidP="00720998">
      <w:pPr>
        <w:numPr>
          <w:ilvl w:val="0"/>
          <w:numId w:val="18"/>
        </w:numPr>
        <w:spacing w:after="80" w:line="240" w:lineRule="auto"/>
        <w:ind w:left="1060" w:hanging="357"/>
      </w:pPr>
      <w:r w:rsidRPr="00720998">
        <w:t>vliv na ovzduší – ovzduší nebude stavbou znečišťováno</w:t>
      </w:r>
    </w:p>
    <w:p w14:paraId="42C51AF3" w14:textId="77777777" w:rsidR="00720998" w:rsidRPr="00720998" w:rsidRDefault="00720998" w:rsidP="00720998">
      <w:pPr>
        <w:numPr>
          <w:ilvl w:val="0"/>
          <w:numId w:val="18"/>
        </w:numPr>
        <w:spacing w:after="80" w:line="240" w:lineRule="auto"/>
        <w:ind w:left="1060" w:hanging="357"/>
      </w:pPr>
      <w:r w:rsidRPr="00720998">
        <w:t>při demoličních pracích bude používáno skrápění vodou</w:t>
      </w:r>
    </w:p>
    <w:p w14:paraId="1EA7C2B5" w14:textId="77777777" w:rsidR="00720998" w:rsidRPr="00720998" w:rsidRDefault="00720998" w:rsidP="00720998">
      <w:pPr>
        <w:numPr>
          <w:ilvl w:val="0"/>
          <w:numId w:val="18"/>
        </w:numPr>
        <w:spacing w:after="80" w:line="240" w:lineRule="auto"/>
        <w:ind w:left="1060" w:hanging="357"/>
      </w:pPr>
      <w:r w:rsidRPr="00720998">
        <w:t>zatížení hlukem – stavba nebude způsobovat nadměrný hluk</w:t>
      </w:r>
    </w:p>
    <w:p w14:paraId="24E558D8" w14:textId="77777777" w:rsidR="00720998" w:rsidRPr="00720998" w:rsidRDefault="00720998" w:rsidP="00720998">
      <w:pPr>
        <w:numPr>
          <w:ilvl w:val="0"/>
          <w:numId w:val="18"/>
        </w:numPr>
        <w:spacing w:after="80" w:line="240" w:lineRule="auto"/>
        <w:ind w:left="1060" w:hanging="357"/>
      </w:pPr>
      <w:r w:rsidRPr="00720998">
        <w:lastRenderedPageBreak/>
        <w:t xml:space="preserve">při demoličních a bouracích pracích budou využívány </w:t>
      </w:r>
      <w:proofErr w:type="gramStart"/>
      <w:r w:rsidRPr="00720998">
        <w:t>kompresorové bourací kladiva klasické stavební výroby</w:t>
      </w:r>
      <w:proofErr w:type="gramEnd"/>
      <w:r w:rsidRPr="00720998">
        <w:t xml:space="preserve"> a v režimu denní pracovní doby (alternativně lze dohodnout časový režim prováděných prací se sousedními provozovnami)</w:t>
      </w:r>
    </w:p>
    <w:p w14:paraId="0D8E2E10" w14:textId="77777777" w:rsidR="00720998" w:rsidRPr="00720998" w:rsidRDefault="00720998" w:rsidP="00720998">
      <w:r w:rsidRPr="00720998">
        <w:t>PÉČE O OCHRANU ŽIVOTNÍHO PROSTŘEDÍ</w:t>
      </w:r>
    </w:p>
    <w:p w14:paraId="2289DC41" w14:textId="77777777" w:rsidR="00720998" w:rsidRPr="00720998" w:rsidRDefault="00720998" w:rsidP="00720998">
      <w:r w:rsidRPr="00720998">
        <w:t xml:space="preserve">Stavba nemá vliv na životní </w:t>
      </w:r>
      <w:proofErr w:type="gramStart"/>
      <w:r w:rsidRPr="00720998">
        <w:t>prostředí - nakládání</w:t>
      </w:r>
      <w:proofErr w:type="gramEnd"/>
      <w:r w:rsidRPr="00720998">
        <w:t xml:space="preserve"> s odpadem při stavbě zajistí dodavatel stavby: přehled a kategorizace odpadů viz. bod B.5 g).</w:t>
      </w:r>
    </w:p>
    <w:p w14:paraId="588329E6" w14:textId="1DD3652F" w:rsidR="0022321A" w:rsidRPr="001E70EB" w:rsidRDefault="0022321A"/>
    <w:p w14:paraId="588329E7" w14:textId="43AE8BD9" w:rsidR="0022321A" w:rsidRPr="001E70EB" w:rsidRDefault="00B96C06">
      <w:pPr>
        <w:pStyle w:val="Odstavecseseznamem"/>
        <w:numPr>
          <w:ilvl w:val="0"/>
          <w:numId w:val="2"/>
        </w:numPr>
        <w:spacing w:after="0"/>
        <w:jc w:val="both"/>
        <w:rPr>
          <w:rStyle w:val="Siln"/>
        </w:rPr>
      </w:pPr>
      <w:r>
        <w:rPr>
          <w:rStyle w:val="Siln"/>
        </w:rPr>
        <w:t>Požadavky na kácení dřevin</w:t>
      </w:r>
    </w:p>
    <w:p w14:paraId="588329E8" w14:textId="34083CC7" w:rsidR="0022321A" w:rsidRPr="001E70EB" w:rsidRDefault="004A0F54">
      <w:pPr>
        <w:pStyle w:val="Normlnblok"/>
      </w:pPr>
      <w:r>
        <w:t>Na kácení dřevin nevznikl v rámci stavby požadavek.</w:t>
      </w:r>
    </w:p>
    <w:p w14:paraId="588329F8" w14:textId="77777777" w:rsidR="0022321A" w:rsidRPr="009A7DE8" w:rsidRDefault="00B60E16">
      <w:pPr>
        <w:pStyle w:val="Odstavecseseznamem"/>
        <w:numPr>
          <w:ilvl w:val="0"/>
          <w:numId w:val="2"/>
        </w:numPr>
        <w:spacing w:after="0"/>
        <w:rPr>
          <w:rStyle w:val="Siln"/>
        </w:rPr>
      </w:pPr>
      <w:r w:rsidRPr="009A7DE8">
        <w:rPr>
          <w:rStyle w:val="Siln"/>
        </w:rPr>
        <w:t>věcné a časové vazby stavby, podmiňující, vyvolané, související investice</w:t>
      </w:r>
    </w:p>
    <w:p w14:paraId="588329F9" w14:textId="32DB8224" w:rsidR="0022321A" w:rsidRPr="009A7DE8" w:rsidRDefault="00720998">
      <w:pPr>
        <w:pStyle w:val="Normlnblok"/>
      </w:pPr>
      <w:r w:rsidRPr="00720998">
        <w:t>Demolice objektu bude probíhat jako celek a nemá žádné věcné ani časové vazby</w:t>
      </w:r>
      <w:r>
        <w:t>.</w:t>
      </w:r>
      <w:r w:rsidRPr="00720998">
        <w:t xml:space="preserve"> </w:t>
      </w:r>
      <w:r w:rsidR="00B60E16" w:rsidRPr="009A7DE8">
        <w:t>Další investice pro danou stavbu nejsou přímo podmíněny.</w:t>
      </w:r>
    </w:p>
    <w:p w14:paraId="588329FA" w14:textId="77777777" w:rsidR="0022321A" w:rsidRPr="009A7DE8" w:rsidRDefault="00B60E16">
      <w:pPr>
        <w:pStyle w:val="Odstavecseseznamem"/>
        <w:numPr>
          <w:ilvl w:val="0"/>
          <w:numId w:val="2"/>
        </w:numPr>
        <w:rPr>
          <w:rStyle w:val="Siln"/>
        </w:rPr>
      </w:pPr>
      <w:r w:rsidRPr="009A7DE8">
        <w:rPr>
          <w:rStyle w:val="Siln"/>
        </w:rPr>
        <w:t>seznam pozemků podle katastru nemovitostí, na kterých se stavba provádí</w:t>
      </w:r>
    </w:p>
    <w:p w14:paraId="588329FB" w14:textId="77777777" w:rsidR="0022321A" w:rsidRPr="009A7DE8" w:rsidRDefault="00B60E16">
      <w:pPr>
        <w:ind w:left="360"/>
      </w:pPr>
      <w:r w:rsidRPr="009A7DE8">
        <w:t>stavební pozemky v majetku stavebníka dotčené stavbou</w:t>
      </w:r>
    </w:p>
    <w:tbl>
      <w:tblPr>
        <w:tblStyle w:val="Mkatabulky"/>
        <w:tblW w:w="6014" w:type="dxa"/>
        <w:tblInd w:w="355" w:type="dxa"/>
        <w:tblCellMar>
          <w:left w:w="103" w:type="dxa"/>
        </w:tblCellMar>
        <w:tblLook w:val="04A0" w:firstRow="1" w:lastRow="0" w:firstColumn="1" w:lastColumn="0" w:noHBand="0" w:noVBand="1"/>
      </w:tblPr>
      <w:tblGrid>
        <w:gridCol w:w="1477"/>
        <w:gridCol w:w="3120"/>
        <w:gridCol w:w="1417"/>
      </w:tblGrid>
      <w:tr w:rsidR="00163D00" w:rsidRPr="00065816" w14:paraId="588329FF" w14:textId="77777777" w:rsidTr="004A0F54">
        <w:tc>
          <w:tcPr>
            <w:tcW w:w="1477" w:type="dxa"/>
            <w:shd w:val="clear" w:color="auto" w:fill="auto"/>
            <w:tcMar>
              <w:left w:w="103" w:type="dxa"/>
            </w:tcMar>
          </w:tcPr>
          <w:p w14:paraId="588329FC" w14:textId="77777777" w:rsidR="0022321A" w:rsidRPr="00065816" w:rsidRDefault="00B60E16">
            <w:pPr>
              <w:spacing w:after="0"/>
              <w:rPr>
                <w:i/>
              </w:rPr>
            </w:pPr>
            <w:proofErr w:type="spellStart"/>
            <w:r w:rsidRPr="00065816">
              <w:rPr>
                <w:i/>
              </w:rPr>
              <w:t>parc.č</w:t>
            </w:r>
            <w:proofErr w:type="spellEnd"/>
            <w:r w:rsidRPr="00065816">
              <w:rPr>
                <w:i/>
              </w:rPr>
              <w:t>.</w:t>
            </w:r>
          </w:p>
        </w:tc>
        <w:tc>
          <w:tcPr>
            <w:tcW w:w="3120" w:type="dxa"/>
            <w:shd w:val="clear" w:color="auto" w:fill="auto"/>
            <w:tcMar>
              <w:left w:w="103" w:type="dxa"/>
            </w:tcMar>
          </w:tcPr>
          <w:p w14:paraId="588329FD" w14:textId="77777777" w:rsidR="0022321A" w:rsidRPr="00065816" w:rsidRDefault="00B60E16">
            <w:pPr>
              <w:spacing w:after="0"/>
              <w:rPr>
                <w:i/>
              </w:rPr>
            </w:pPr>
            <w:r w:rsidRPr="00065816">
              <w:rPr>
                <w:i/>
              </w:rPr>
              <w:t>druh dle KN</w:t>
            </w:r>
          </w:p>
        </w:tc>
        <w:tc>
          <w:tcPr>
            <w:tcW w:w="1417" w:type="dxa"/>
            <w:shd w:val="clear" w:color="auto" w:fill="auto"/>
            <w:tcMar>
              <w:left w:w="103" w:type="dxa"/>
            </w:tcMar>
          </w:tcPr>
          <w:p w14:paraId="588329FE" w14:textId="68C3DD63" w:rsidR="0022321A" w:rsidRPr="00065816" w:rsidRDefault="00CB5C35">
            <w:pPr>
              <w:spacing w:after="0"/>
              <w:rPr>
                <w:i/>
              </w:rPr>
            </w:pPr>
            <w:r w:rsidRPr="00065816">
              <w:rPr>
                <w:i/>
              </w:rPr>
              <w:t>V</w:t>
            </w:r>
            <w:r w:rsidR="00B60E16" w:rsidRPr="00065816">
              <w:rPr>
                <w:i/>
              </w:rPr>
              <w:t>ýměra</w:t>
            </w:r>
            <w:r>
              <w:rPr>
                <w:i/>
              </w:rPr>
              <w:t xml:space="preserve"> </w:t>
            </w:r>
            <w:r w:rsidRPr="00065816">
              <w:t>m</w:t>
            </w:r>
            <w:r w:rsidRPr="00065816">
              <w:rPr>
                <w:vertAlign w:val="superscript"/>
              </w:rPr>
              <w:t>2</w:t>
            </w:r>
          </w:p>
        </w:tc>
      </w:tr>
      <w:tr w:rsidR="00163D00" w:rsidRPr="00065816" w14:paraId="58832A03" w14:textId="77777777" w:rsidTr="004A0F54">
        <w:tc>
          <w:tcPr>
            <w:tcW w:w="1477" w:type="dxa"/>
            <w:shd w:val="clear" w:color="auto" w:fill="auto"/>
            <w:tcMar>
              <w:left w:w="103" w:type="dxa"/>
            </w:tcMar>
          </w:tcPr>
          <w:p w14:paraId="58832A00" w14:textId="141ED0EA" w:rsidR="0022321A" w:rsidRPr="00065816" w:rsidRDefault="004A0F54">
            <w:pPr>
              <w:spacing w:after="0"/>
            </w:pPr>
            <w:r>
              <w:t>St. 494</w:t>
            </w:r>
          </w:p>
        </w:tc>
        <w:tc>
          <w:tcPr>
            <w:tcW w:w="3120" w:type="dxa"/>
            <w:shd w:val="clear" w:color="auto" w:fill="auto"/>
            <w:tcMar>
              <w:left w:w="103" w:type="dxa"/>
            </w:tcMar>
          </w:tcPr>
          <w:p w14:paraId="58832A01" w14:textId="083CABA3" w:rsidR="0022321A" w:rsidRPr="00065816" w:rsidRDefault="00724CA4">
            <w:pPr>
              <w:spacing w:after="0"/>
            </w:pPr>
            <w:r>
              <w:t>Zastavěná plocha a nádvoří</w:t>
            </w:r>
          </w:p>
        </w:tc>
        <w:tc>
          <w:tcPr>
            <w:tcW w:w="1417" w:type="dxa"/>
            <w:shd w:val="clear" w:color="auto" w:fill="auto"/>
            <w:tcMar>
              <w:left w:w="103" w:type="dxa"/>
            </w:tcMar>
          </w:tcPr>
          <w:p w14:paraId="58832A02" w14:textId="39A0F96D" w:rsidR="0022321A" w:rsidRPr="00065816" w:rsidRDefault="00724CA4" w:rsidP="00724CA4">
            <w:pPr>
              <w:spacing w:after="0"/>
              <w:jc w:val="center"/>
              <w:rPr>
                <w:vertAlign w:val="superscript"/>
              </w:rPr>
            </w:pPr>
            <w:r w:rsidRPr="00724CA4">
              <w:t>3</w:t>
            </w:r>
            <w:r w:rsidR="004A0F54">
              <w:t>32</w:t>
            </w:r>
          </w:p>
        </w:tc>
      </w:tr>
      <w:tr w:rsidR="004A0F54" w:rsidRPr="00065816" w14:paraId="747D69FC" w14:textId="77777777" w:rsidTr="004A0F54">
        <w:tblPrEx>
          <w:tblCellMar>
            <w:left w:w="108" w:type="dxa"/>
          </w:tblCellMar>
        </w:tblPrEx>
        <w:tc>
          <w:tcPr>
            <w:tcW w:w="1477" w:type="dxa"/>
          </w:tcPr>
          <w:p w14:paraId="2EAF10DD" w14:textId="4E4ADF88" w:rsidR="004A0F54" w:rsidRPr="00065816" w:rsidRDefault="004A0F54" w:rsidP="00B9215C">
            <w:pPr>
              <w:spacing w:after="0"/>
            </w:pPr>
            <w:r>
              <w:t>695/1</w:t>
            </w:r>
          </w:p>
        </w:tc>
        <w:tc>
          <w:tcPr>
            <w:tcW w:w="3120" w:type="dxa"/>
          </w:tcPr>
          <w:p w14:paraId="0D26B4F2" w14:textId="6BE8E29A" w:rsidR="004A0F54" w:rsidRPr="00065816" w:rsidRDefault="004A0F54" w:rsidP="00B9215C">
            <w:pPr>
              <w:spacing w:after="0"/>
            </w:pPr>
            <w:r>
              <w:t>Ostatní plocha</w:t>
            </w:r>
          </w:p>
        </w:tc>
        <w:tc>
          <w:tcPr>
            <w:tcW w:w="1417" w:type="dxa"/>
          </w:tcPr>
          <w:p w14:paraId="20F86668" w14:textId="08FEC0C0" w:rsidR="004A0F54" w:rsidRPr="00065816" w:rsidRDefault="004A0F54" w:rsidP="00B9215C">
            <w:pPr>
              <w:spacing w:after="0"/>
              <w:jc w:val="center"/>
              <w:rPr>
                <w:vertAlign w:val="superscript"/>
              </w:rPr>
            </w:pPr>
            <w:r>
              <w:t>9186</w:t>
            </w:r>
          </w:p>
        </w:tc>
      </w:tr>
      <w:tr w:rsidR="004A0F54" w:rsidRPr="00065816" w14:paraId="5B166BD4" w14:textId="77777777" w:rsidTr="004A0F54">
        <w:tblPrEx>
          <w:tblCellMar>
            <w:left w:w="108" w:type="dxa"/>
          </w:tblCellMar>
        </w:tblPrEx>
        <w:tc>
          <w:tcPr>
            <w:tcW w:w="1477" w:type="dxa"/>
          </w:tcPr>
          <w:p w14:paraId="0A57F052" w14:textId="61CC106D" w:rsidR="004A0F54" w:rsidRPr="00065816" w:rsidRDefault="004A0F54" w:rsidP="00B9215C">
            <w:pPr>
              <w:spacing w:after="0"/>
            </w:pPr>
            <w:r>
              <w:t>1998</w:t>
            </w:r>
          </w:p>
        </w:tc>
        <w:tc>
          <w:tcPr>
            <w:tcW w:w="3120" w:type="dxa"/>
          </w:tcPr>
          <w:p w14:paraId="6AAB325C" w14:textId="77777777" w:rsidR="004A0F54" w:rsidRPr="00065816" w:rsidRDefault="004A0F54" w:rsidP="00B9215C">
            <w:pPr>
              <w:spacing w:after="0"/>
            </w:pPr>
            <w:r>
              <w:t>Zastavěná plocha a nádvoří</w:t>
            </w:r>
          </w:p>
        </w:tc>
        <w:tc>
          <w:tcPr>
            <w:tcW w:w="1417" w:type="dxa"/>
          </w:tcPr>
          <w:p w14:paraId="44B7D295" w14:textId="1B2702B8" w:rsidR="004A0F54" w:rsidRPr="00065816" w:rsidRDefault="004A0F54" w:rsidP="00B9215C">
            <w:pPr>
              <w:spacing w:after="0"/>
              <w:jc w:val="center"/>
              <w:rPr>
                <w:vertAlign w:val="superscript"/>
              </w:rPr>
            </w:pPr>
            <w:r>
              <w:t>74</w:t>
            </w:r>
          </w:p>
        </w:tc>
      </w:tr>
    </w:tbl>
    <w:p w14:paraId="58832A0C" w14:textId="77777777" w:rsidR="0022321A" w:rsidRPr="00163D00" w:rsidRDefault="0022321A">
      <w:pPr>
        <w:pStyle w:val="Odstavecseseznamem"/>
        <w:ind w:left="360"/>
        <w:rPr>
          <w:color w:val="FF0000"/>
        </w:rPr>
      </w:pPr>
    </w:p>
    <w:p w14:paraId="58832A0D" w14:textId="77777777" w:rsidR="0022321A" w:rsidRPr="009A7DE8" w:rsidRDefault="00B60E16">
      <w:pPr>
        <w:pStyle w:val="Odstavecseseznamem"/>
        <w:numPr>
          <w:ilvl w:val="0"/>
          <w:numId w:val="2"/>
        </w:numPr>
        <w:spacing w:after="0"/>
        <w:jc w:val="both"/>
        <w:rPr>
          <w:rStyle w:val="Siln"/>
        </w:rPr>
      </w:pPr>
      <w:r w:rsidRPr="009A7DE8">
        <w:rPr>
          <w:rStyle w:val="Siln"/>
        </w:rPr>
        <w:t>seznam pozemků podle katastru nemovitostí, na kterých vznikne ochranné nebo bezpečnostní pásmo</w:t>
      </w:r>
    </w:p>
    <w:p w14:paraId="58832A0E" w14:textId="77777777" w:rsidR="0022321A" w:rsidRPr="009A7DE8" w:rsidRDefault="00B60E16">
      <w:pPr>
        <w:ind w:left="360"/>
      </w:pPr>
      <w:r w:rsidRPr="009A7DE8">
        <w:t>Vznik ochranného ani bezpečnostního pásma není vyžadován.</w:t>
      </w:r>
    </w:p>
    <w:p w14:paraId="58832A0F" w14:textId="77777777" w:rsidR="0022321A" w:rsidRPr="007B04EA" w:rsidRDefault="00B60E16" w:rsidP="007B04EA">
      <w:pPr>
        <w:pStyle w:val="Nadpis1"/>
      </w:pPr>
      <w:bookmarkStart w:id="32" w:name="_Toc504134150"/>
      <w:bookmarkStart w:id="33" w:name="_Toc511808505"/>
      <w:bookmarkStart w:id="34" w:name="_Toc516581737"/>
      <w:bookmarkStart w:id="35" w:name="_Toc130450418"/>
      <w:bookmarkEnd w:id="32"/>
      <w:bookmarkEnd w:id="33"/>
      <w:bookmarkEnd w:id="34"/>
      <w:r w:rsidRPr="007B04EA">
        <w:t>B.2 CELKOVÝ POPIS STAVBY</w:t>
      </w:r>
      <w:bookmarkEnd w:id="35"/>
    </w:p>
    <w:p w14:paraId="58832A11" w14:textId="5EC5D7BB" w:rsidR="0022321A" w:rsidRPr="009A7DE8" w:rsidRDefault="00720998">
      <w:pPr>
        <w:pStyle w:val="q4"/>
        <w:numPr>
          <w:ilvl w:val="0"/>
          <w:numId w:val="3"/>
        </w:numPr>
        <w:spacing w:beforeAutospacing="0" w:after="0" w:afterAutospacing="0"/>
        <w:jc w:val="both"/>
        <w:rPr>
          <w:rStyle w:val="Siln"/>
          <w:rFonts w:eastAsiaTheme="minorHAnsi" w:cstheme="minorBidi"/>
          <w:szCs w:val="22"/>
          <w:lang w:eastAsia="en-US"/>
        </w:rPr>
      </w:pPr>
      <w:bookmarkStart w:id="36" w:name="_Toc504134151"/>
      <w:bookmarkEnd w:id="36"/>
      <w:r w:rsidRPr="00720998">
        <w:rPr>
          <w:rStyle w:val="Siln"/>
          <w:rFonts w:eastAsiaTheme="minorHAnsi" w:cstheme="minorBidi"/>
          <w:szCs w:val="22"/>
          <w:lang w:eastAsia="en-US"/>
        </w:rPr>
        <w:t>stručný popis stavebních nebo inženýrských objektů a jejich konstrukcí</w:t>
      </w:r>
    </w:p>
    <w:p w14:paraId="151CCB34" w14:textId="267766D8" w:rsidR="00B16F9C" w:rsidRDefault="004A0F54" w:rsidP="00B16F9C">
      <w:pPr>
        <w:ind w:firstLine="360"/>
      </w:pPr>
      <w:r>
        <w:t>SO 01 – Jedná se o podélný jednopodlažní objekt</w:t>
      </w:r>
      <w:r w:rsidR="00B16F9C">
        <w:t xml:space="preserve">, který původně sloužil jako skladovací pro potřeby bývalého nádraží. Objekt je částečně zděný z CPP a částečně je tvořený </w:t>
      </w:r>
      <w:proofErr w:type="spellStart"/>
      <w:r w:rsidR="00B16F9C">
        <w:t>dřevokonstrukcí</w:t>
      </w:r>
      <w:proofErr w:type="spellEnd"/>
      <w:r w:rsidR="00B16F9C">
        <w:t xml:space="preserve">. Objekt je sice jednopodlažní ale má dvě výškové úrovně podlah. Zděná část podlahou navazuje na okolní terén. Část stavby, která je tvořena dřevěnou rámovou konstrukcí je vyvýšená cca o </w:t>
      </w:r>
      <w:commentRangeStart w:id="37"/>
      <w:r w:rsidR="00B16F9C">
        <w:t>90</w:t>
      </w:r>
      <w:commentRangeEnd w:id="37"/>
      <w:r w:rsidR="002D12DE">
        <w:rPr>
          <w:rStyle w:val="Odkaznakoment"/>
        </w:rPr>
        <w:commentReference w:id="37"/>
      </w:r>
      <w:ins w:id="38" w:author="Alice Valčíková" w:date="2024-12-16T12:15:00Z" w16du:dateUtc="2024-12-16T11:15:00Z">
        <w:r w:rsidR="00043CAD">
          <w:t xml:space="preserve"> cm</w:t>
        </w:r>
      </w:ins>
      <w:r w:rsidR="00B16F9C">
        <w:t xml:space="preserve"> výše. Celou stavbu zastřešuje sedlová </w:t>
      </w:r>
      <w:commentRangeStart w:id="39"/>
      <w:r w:rsidR="00B16F9C">
        <w:t>střecha</w:t>
      </w:r>
      <w:commentRangeEnd w:id="39"/>
      <w:r w:rsidR="002D12DE">
        <w:rPr>
          <w:rStyle w:val="Odkaznakoment"/>
        </w:rPr>
        <w:commentReference w:id="39"/>
      </w:r>
      <w:ins w:id="40" w:author="Alice Valčíková" w:date="2024-12-16T12:15:00Z" w16du:dateUtc="2024-12-16T11:15:00Z">
        <w:r w:rsidR="00043CAD">
          <w:t xml:space="preserve"> z</w:t>
        </w:r>
      </w:ins>
      <w:ins w:id="41" w:author="Alice Valčíková" w:date="2024-12-16T12:16:00Z" w16du:dateUtc="2024-12-16T11:16:00Z">
        <w:r w:rsidR="00043CAD">
          <w:t> eternitu (s příměsí azbestu)</w:t>
        </w:r>
      </w:ins>
      <w:r w:rsidR="00B16F9C">
        <w:t xml:space="preserve"> s hřebenem v jedné úrovni. </w:t>
      </w:r>
      <w:commentRangeStart w:id="42"/>
      <w:commentRangeStart w:id="43"/>
      <w:r w:rsidR="00B16F9C">
        <w:t>Krov</w:t>
      </w:r>
      <w:commentRangeEnd w:id="42"/>
      <w:r w:rsidR="002D12DE">
        <w:rPr>
          <w:rStyle w:val="Odkaznakoment"/>
        </w:rPr>
        <w:commentReference w:id="42"/>
      </w:r>
      <w:commentRangeEnd w:id="43"/>
      <w:r w:rsidR="00043CAD">
        <w:rPr>
          <w:rStyle w:val="Odkaznakoment"/>
        </w:rPr>
        <w:commentReference w:id="43"/>
      </w:r>
      <w:r w:rsidR="00B16F9C">
        <w:t xml:space="preserve"> je tvořený z dřevěných prvků</w:t>
      </w:r>
      <w:r w:rsidR="000E3039">
        <w:t xml:space="preserve">. </w:t>
      </w:r>
      <w:r w:rsidR="00B16F9C">
        <w:t>Na skladovou část z jižní strany navazuje nákladní rampa s kamennou obezdívku a štěrkovou plochou</w:t>
      </w:r>
      <w:r w:rsidR="000E3039">
        <w:t>, která bude ponechána a svázána ŽB věncem po celém obvodu</w:t>
      </w:r>
      <w:r w:rsidR="00B16F9C">
        <w:t>.</w:t>
      </w:r>
      <w:r w:rsidR="00B16F9C" w:rsidRPr="00B16F9C">
        <w:t xml:space="preserve"> </w:t>
      </w:r>
      <w:r w:rsidR="00B16F9C">
        <w:t xml:space="preserve">Povrchové úpravy vnitřní (omítky, </w:t>
      </w:r>
      <w:proofErr w:type="spellStart"/>
      <w:r w:rsidR="00B16F9C">
        <w:t>nátery</w:t>
      </w:r>
      <w:proofErr w:type="spellEnd"/>
      <w:r w:rsidR="00B16F9C">
        <w:t>) jsou staré poruchové, provedení klasické – vápenné štukové. Venkovní povrchová omítka je taktéž klasického provedení – vápenocementová.</w:t>
      </w:r>
      <w:r w:rsidR="00B16F9C" w:rsidRPr="00B16F9C">
        <w:t xml:space="preserve"> </w:t>
      </w:r>
      <w:r w:rsidR="00B16F9C">
        <w:t xml:space="preserve">Objekt není napojen na inženýrské sítě elektro, plyn. voda a kanalizace ve smyslu přípojek. </w:t>
      </w:r>
      <w:r w:rsidR="00371D53">
        <w:t xml:space="preserve">Ale vzhledem k tomu, že je zde umístěna toaleta, voda, odpad a elektro bude dotažen z přilehlé hlavní budovy Horního nádraží. </w:t>
      </w:r>
      <w:r w:rsidR="00B16F9C">
        <w:t xml:space="preserve">Inženýrské sítě budou před zahájením bouracích prací demontovány nebo zaslepeny. Při </w:t>
      </w:r>
      <w:r w:rsidR="00B16F9C">
        <w:lastRenderedPageBreak/>
        <w:t xml:space="preserve">demoličních pracích bude autorizovaná firma dbát zvýšené opatrnosti na skryté vady a případné podzemní sítě. </w:t>
      </w:r>
    </w:p>
    <w:p w14:paraId="7DD3B808" w14:textId="3267A876" w:rsidR="00371D53" w:rsidRDefault="00371D53" w:rsidP="00B16F9C">
      <w:pPr>
        <w:ind w:firstLine="360"/>
      </w:pPr>
      <w:r>
        <w:t xml:space="preserve">SO 02 – Jedná se o jednoduchý skladový objekt, jednopodlažní s pultovou střechou. Objekt je částečně zděný a částečně je tvořený dřevo-konstrukcí s plechovým </w:t>
      </w:r>
      <w:proofErr w:type="spellStart"/>
      <w:r>
        <w:t>opláštěním</w:t>
      </w:r>
      <w:proofErr w:type="spellEnd"/>
      <w:r>
        <w:t>. Objekt není napojen na žádné inženýrské sítě. Výšková úroveň podlahy je stejná u zděné části objektu i u dřevěné konstrukce s plechovou fasádou.</w:t>
      </w:r>
    </w:p>
    <w:p w14:paraId="58832A14" w14:textId="2D8EEA78" w:rsidR="0022321A" w:rsidRPr="009A7DE8" w:rsidRDefault="00720998">
      <w:pPr>
        <w:pStyle w:val="q4"/>
        <w:numPr>
          <w:ilvl w:val="0"/>
          <w:numId w:val="3"/>
        </w:numPr>
        <w:spacing w:beforeAutospacing="0" w:after="0" w:afterAutospacing="0"/>
        <w:jc w:val="both"/>
        <w:rPr>
          <w:rStyle w:val="Siln"/>
          <w:rFonts w:eastAsiaTheme="minorHAnsi" w:cstheme="minorBidi"/>
          <w:szCs w:val="22"/>
          <w:lang w:eastAsia="en-US"/>
        </w:rPr>
      </w:pPr>
      <w:r w:rsidRPr="00720998">
        <w:rPr>
          <w:rStyle w:val="Siln"/>
          <w:rFonts w:eastAsiaTheme="minorHAnsi" w:cstheme="minorBidi"/>
          <w:szCs w:val="22"/>
          <w:lang w:eastAsia="en-US"/>
        </w:rPr>
        <w:t>stručný popis technických nebo technologických zařízení</w:t>
      </w:r>
    </w:p>
    <w:p w14:paraId="58832A15" w14:textId="43D9D73B" w:rsidR="0022321A" w:rsidRPr="009A7DE8" w:rsidRDefault="00083438">
      <w:pPr>
        <w:pStyle w:val="Normlnblok"/>
        <w:ind w:firstLine="360"/>
        <w:rPr>
          <w:rStyle w:val="Siln"/>
          <w:b w:val="0"/>
          <w:bCs w:val="0"/>
          <w:sz w:val="22"/>
        </w:rPr>
      </w:pPr>
      <w:r w:rsidRPr="00083438">
        <w:t>Technická ani technologická zařízení nejsou součástí stav</w:t>
      </w:r>
      <w:r w:rsidR="00183F77">
        <w:t>e</w:t>
      </w:r>
      <w:r w:rsidRPr="00083438">
        <w:t>b.</w:t>
      </w:r>
    </w:p>
    <w:p w14:paraId="58832A16" w14:textId="1A957B7C" w:rsidR="0022321A" w:rsidRPr="009A7DE8" w:rsidRDefault="00720998">
      <w:pPr>
        <w:pStyle w:val="q4"/>
        <w:numPr>
          <w:ilvl w:val="0"/>
          <w:numId w:val="3"/>
        </w:numPr>
        <w:spacing w:beforeAutospacing="0" w:after="0" w:afterAutospacing="0"/>
        <w:jc w:val="both"/>
        <w:rPr>
          <w:rStyle w:val="Siln"/>
          <w:rFonts w:eastAsiaTheme="minorHAnsi" w:cstheme="minorBidi"/>
          <w:szCs w:val="22"/>
          <w:lang w:eastAsia="en-US"/>
        </w:rPr>
      </w:pPr>
      <w:r w:rsidRPr="00720998">
        <w:rPr>
          <w:rStyle w:val="Siln"/>
          <w:rFonts w:eastAsiaTheme="minorHAnsi" w:cstheme="minorBidi"/>
          <w:szCs w:val="22"/>
          <w:lang w:eastAsia="en-US"/>
        </w:rPr>
        <w:t>výsledky stavebního průzkumu, přítomnost azbestu ve stavbě</w:t>
      </w:r>
    </w:p>
    <w:p w14:paraId="58832A17" w14:textId="36176046" w:rsidR="0022321A" w:rsidRDefault="00720998">
      <w:pPr>
        <w:ind w:firstLine="360"/>
        <w:rPr>
          <w:rStyle w:val="WW8Num2z3"/>
        </w:rPr>
      </w:pPr>
      <w:r>
        <w:rPr>
          <w:sz w:val="20"/>
        </w:rPr>
        <w:t>Dle zběžného prohlédnutí stavby nejsou přítomny žádné azbestové ani jiné škodlivé materiály</w:t>
      </w:r>
      <w:r>
        <w:rPr>
          <w:rStyle w:val="WW8Num2z3"/>
        </w:rPr>
        <w:t>.</w:t>
      </w:r>
    </w:p>
    <w:p w14:paraId="1E07B9DB" w14:textId="77777777" w:rsidR="00371D53" w:rsidRDefault="00371D53">
      <w:pPr>
        <w:ind w:firstLine="360"/>
        <w:rPr>
          <w:rStyle w:val="WW8Num2z3"/>
        </w:rPr>
      </w:pPr>
    </w:p>
    <w:p w14:paraId="475E6D9C" w14:textId="015D8573" w:rsidR="00083438" w:rsidRPr="00083438" w:rsidRDefault="00083438" w:rsidP="00083438">
      <w:pPr>
        <w:pStyle w:val="Nadpis1"/>
      </w:pPr>
      <w:bookmarkStart w:id="44" w:name="_Toc130450419"/>
      <w:r w:rsidRPr="00065816">
        <w:t>B.</w:t>
      </w:r>
      <w:r>
        <w:t>3</w:t>
      </w:r>
      <w:r w:rsidRPr="00065816">
        <w:t xml:space="preserve"> </w:t>
      </w:r>
      <w:r w:rsidRPr="00083438">
        <w:t>PŘIPOJENÍ NA TECHNICKOU INFRASTRUKTURU</w:t>
      </w:r>
      <w:bookmarkEnd w:id="44"/>
    </w:p>
    <w:p w14:paraId="39D53326" w14:textId="43180ADA" w:rsidR="00720998" w:rsidRDefault="00720998" w:rsidP="00083438">
      <w:pPr>
        <w:rPr>
          <w:rStyle w:val="WW8Num2z3"/>
        </w:rPr>
      </w:pPr>
    </w:p>
    <w:p w14:paraId="0C652311" w14:textId="684DAAF4" w:rsidR="00720998" w:rsidRDefault="00083438" w:rsidP="00083438">
      <w:pPr>
        <w:pStyle w:val="Odstavecseseznamem"/>
        <w:numPr>
          <w:ilvl w:val="0"/>
          <w:numId w:val="19"/>
        </w:numPr>
        <w:ind w:left="426" w:hanging="426"/>
        <w:jc w:val="both"/>
        <w:rPr>
          <w:rStyle w:val="Siln"/>
        </w:rPr>
      </w:pPr>
      <w:r w:rsidRPr="00083438">
        <w:rPr>
          <w:rStyle w:val="Siln"/>
        </w:rPr>
        <w:t>napojovací místa technické infrastruktury</w:t>
      </w:r>
    </w:p>
    <w:p w14:paraId="06A43194" w14:textId="0D1AA4EA" w:rsidR="00083438" w:rsidRPr="003356B5" w:rsidRDefault="00083438" w:rsidP="003356B5">
      <w:pPr>
        <w:ind w:firstLine="360"/>
        <w:jc w:val="both"/>
        <w:rPr>
          <w:b/>
          <w:color w:val="000000"/>
        </w:rPr>
      </w:pPr>
      <w:r w:rsidRPr="00083438">
        <w:t xml:space="preserve">Objekt </w:t>
      </w:r>
      <w:r w:rsidR="00183F77">
        <w:t xml:space="preserve">SO 01 </w:t>
      </w:r>
      <w:r w:rsidRPr="00083438">
        <w:t xml:space="preserve">je napojen stávajícím sjezdem na místní komunikaci. Sjezd zůstane zachován, slouží i k obsluze </w:t>
      </w:r>
      <w:r w:rsidR="00371D53">
        <w:t xml:space="preserve">sousedního </w:t>
      </w:r>
      <w:r w:rsidRPr="00083438">
        <w:t>objektu č.p. 4</w:t>
      </w:r>
      <w:r w:rsidR="00371D53">
        <w:t>93</w:t>
      </w:r>
      <w:r w:rsidRPr="00083438">
        <w:t xml:space="preserve">. Objekt </w:t>
      </w:r>
      <w:r w:rsidR="00371D53">
        <w:t>není napojen na přípojky</w:t>
      </w:r>
      <w:r w:rsidRPr="00083438">
        <w:t xml:space="preserve"> inženýrsk</w:t>
      </w:r>
      <w:r w:rsidR="00371D53">
        <w:t>ých</w:t>
      </w:r>
      <w:r w:rsidRPr="00083438">
        <w:t xml:space="preserve"> sít</w:t>
      </w:r>
      <w:r w:rsidR="00371D53">
        <w:t>í</w:t>
      </w:r>
      <w:r w:rsidRPr="00083438">
        <w:t xml:space="preserve"> elektro, plyn</w:t>
      </w:r>
      <w:r w:rsidR="003356B5">
        <w:t xml:space="preserve"> a</w:t>
      </w:r>
      <w:r w:rsidRPr="00083438">
        <w:t xml:space="preserve"> voda.</w:t>
      </w:r>
      <w:r w:rsidR="003356B5">
        <w:t xml:space="preserve"> Objekt je napojen přípojkou dešťové </w:t>
      </w:r>
      <w:proofErr w:type="gramStart"/>
      <w:r w:rsidR="003356B5">
        <w:t>kanalizace</w:t>
      </w:r>
      <w:proofErr w:type="gramEnd"/>
      <w:r w:rsidR="003356B5">
        <w:t xml:space="preserve"> která se napojuje do jednotné kanalizace.</w:t>
      </w:r>
      <w:r w:rsidR="003356B5" w:rsidRPr="003356B5">
        <w:t xml:space="preserve"> Přípojka jednotné kanalizace bude ukončena revizní šachtou z PP DN 425 na pozemku investora, zbývající část bude demontována v rámci demolice. Přípojku budu možné využít v rámci nové výstavby při celkové revitalizaci prostor, tato varianta bude řešena v samostatném řízení.</w:t>
      </w:r>
      <w:r w:rsidR="003356B5">
        <w:t xml:space="preserve"> </w:t>
      </w:r>
    </w:p>
    <w:p w14:paraId="71E6D445" w14:textId="47A3B73E" w:rsidR="00183F77" w:rsidRPr="00083438" w:rsidRDefault="00183F77" w:rsidP="00083438">
      <w:pPr>
        <w:ind w:firstLine="426"/>
        <w:jc w:val="both"/>
      </w:pPr>
      <w:r>
        <w:t>Objekt SO 02 není napojen na žádné inženýrské sítě ani dopravní infrastrukturu.</w:t>
      </w:r>
    </w:p>
    <w:p w14:paraId="41B4A57A" w14:textId="092F3A36" w:rsidR="00083438" w:rsidRDefault="00083438" w:rsidP="00083438">
      <w:pPr>
        <w:pStyle w:val="Odstavecseseznamem"/>
        <w:numPr>
          <w:ilvl w:val="0"/>
          <w:numId w:val="19"/>
        </w:numPr>
        <w:ind w:left="426" w:hanging="426"/>
        <w:rPr>
          <w:rStyle w:val="Siln"/>
        </w:rPr>
      </w:pPr>
      <w:r w:rsidRPr="00083438">
        <w:rPr>
          <w:rStyle w:val="Siln"/>
        </w:rPr>
        <w:t>připojovací rozměry, výkonové kapacity a délky</w:t>
      </w:r>
    </w:p>
    <w:p w14:paraId="73D8F06C" w14:textId="08867765" w:rsidR="00083438" w:rsidRPr="00083438" w:rsidRDefault="00083438" w:rsidP="00083438">
      <w:pPr>
        <w:ind w:firstLine="426"/>
        <w:rPr>
          <w:rStyle w:val="Siln"/>
          <w:b w:val="0"/>
          <w:bCs w:val="0"/>
        </w:rPr>
      </w:pPr>
      <w:r w:rsidRPr="00083438">
        <w:rPr>
          <w:rStyle w:val="Siln"/>
          <w:b w:val="0"/>
          <w:bCs w:val="0"/>
        </w:rPr>
        <w:t>Neřeší se.</w:t>
      </w:r>
    </w:p>
    <w:p w14:paraId="1BC6A67A" w14:textId="5222314A" w:rsidR="00083438" w:rsidRPr="00083438" w:rsidRDefault="00083438" w:rsidP="00083438">
      <w:pPr>
        <w:pStyle w:val="Odstavecseseznamem"/>
        <w:numPr>
          <w:ilvl w:val="0"/>
          <w:numId w:val="19"/>
        </w:numPr>
        <w:ind w:left="426" w:hanging="426"/>
        <w:rPr>
          <w:rStyle w:val="Siln"/>
        </w:rPr>
      </w:pPr>
      <w:r w:rsidRPr="00083438">
        <w:rPr>
          <w:rStyle w:val="Siln"/>
        </w:rPr>
        <w:t>způsob odpojení</w:t>
      </w:r>
    </w:p>
    <w:p w14:paraId="46AB7579" w14:textId="10F75F66" w:rsidR="000C235A" w:rsidRDefault="003356B5" w:rsidP="00371D53">
      <w:pPr>
        <w:pStyle w:val="l0"/>
        <w:spacing w:after="0"/>
        <w:ind w:firstLine="360"/>
        <w:jc w:val="both"/>
        <w:rPr>
          <w:rFonts w:ascii="Segoe UI Semilight" w:eastAsiaTheme="minorHAnsi" w:hAnsi="Segoe UI Semilight" w:cstheme="minorBidi"/>
          <w:kern w:val="0"/>
          <w:sz w:val="22"/>
          <w:szCs w:val="22"/>
          <w:lang w:eastAsia="en-US"/>
        </w:rPr>
      </w:pPr>
      <w:r w:rsidRPr="003356B5">
        <w:rPr>
          <w:rFonts w:ascii="Segoe UI Semilight" w:eastAsiaTheme="minorHAnsi" w:hAnsi="Segoe UI Semilight" w:cstheme="minorBidi"/>
          <w:kern w:val="0"/>
          <w:sz w:val="22"/>
          <w:szCs w:val="22"/>
          <w:lang w:eastAsia="en-US"/>
        </w:rPr>
        <w:t xml:space="preserve">Objekt je napojen přípojkou dešťové kanalizace, která se napojuje do jednotné kanalizace. Přípojka jednotné kanalizace bude ukončena revizní šachtou z PP DN 425 na pozemku investora, zbývající část bude demontována v rámci demolice. Přípojku budu možné využít v rámci nové výstavby při celkové revitalizaci prostor, tato varianta bude řešena v samostatném řízení. </w:t>
      </w:r>
      <w:r w:rsidR="000C235A" w:rsidRPr="000C235A">
        <w:rPr>
          <w:rFonts w:ascii="Segoe UI Semilight" w:eastAsiaTheme="minorHAnsi" w:hAnsi="Segoe UI Semilight" w:cstheme="minorBidi"/>
          <w:kern w:val="0"/>
          <w:sz w:val="22"/>
          <w:szCs w:val="22"/>
          <w:lang w:eastAsia="en-US"/>
        </w:rPr>
        <w:t>Veškeré inženýrské sítě v bezprostřední blízkosti budovy budou vytyčeny a ochráněny před případným poškozením. Při demoličních pracích bude autorizovaná firma dbát zvýšené opatrnosti na skryté vady a případné podzemní sítě.</w:t>
      </w:r>
    </w:p>
    <w:p w14:paraId="7BB9C9AF" w14:textId="7E8C80DF" w:rsidR="000C235A" w:rsidRPr="000C235A" w:rsidRDefault="000C235A" w:rsidP="007B04EA">
      <w:pPr>
        <w:pStyle w:val="Nadpis1"/>
      </w:pPr>
      <w:bookmarkStart w:id="45" w:name="_Toc130450420"/>
      <w:r w:rsidRPr="000C235A">
        <w:t xml:space="preserve">B.4 </w:t>
      </w:r>
      <w:r w:rsidR="006F1EB1" w:rsidRPr="000C235A">
        <w:t>ÚPRAVY TERÉNU A ŘEŠENÍ VEGETACE PO ODSTRANĚNÍ STAVBY</w:t>
      </w:r>
      <w:bookmarkEnd w:id="45"/>
    </w:p>
    <w:p w14:paraId="217B3CFB" w14:textId="77777777" w:rsidR="000C235A" w:rsidRPr="000C235A" w:rsidRDefault="000C235A" w:rsidP="000C235A">
      <w:pPr>
        <w:suppressAutoHyphens/>
        <w:spacing w:before="28" w:after="0" w:line="240" w:lineRule="auto"/>
        <w:jc w:val="both"/>
        <w:rPr>
          <w:rFonts w:ascii="Times New Roman" w:eastAsia="Times New Roman" w:hAnsi="Times New Roman" w:cs="Times New Roman"/>
          <w:kern w:val="1"/>
          <w:sz w:val="24"/>
          <w:szCs w:val="24"/>
          <w:lang w:eastAsia="ar-SA"/>
        </w:rPr>
      </w:pPr>
    </w:p>
    <w:p w14:paraId="7FD3B49C" w14:textId="60C03226" w:rsidR="000C235A" w:rsidRPr="00183F77" w:rsidRDefault="000C235A" w:rsidP="00183F77">
      <w:pPr>
        <w:rPr>
          <w:b/>
          <w:sz w:val="24"/>
        </w:rPr>
      </w:pPr>
      <w:r w:rsidRPr="000C235A">
        <w:rPr>
          <w:rStyle w:val="Siln"/>
          <w:bCs w:val="0"/>
        </w:rPr>
        <w:t xml:space="preserve">a) </w:t>
      </w:r>
      <w:r>
        <w:rPr>
          <w:rStyle w:val="Siln"/>
          <w:bCs w:val="0"/>
        </w:rPr>
        <w:t xml:space="preserve">   </w:t>
      </w:r>
      <w:r w:rsidRPr="000C235A">
        <w:rPr>
          <w:rStyle w:val="Siln"/>
          <w:bCs w:val="0"/>
        </w:rPr>
        <w:t>terénní úpravy po odstranění stavby</w:t>
      </w:r>
    </w:p>
    <w:p w14:paraId="77C4D282" w14:textId="778C69B5" w:rsidR="000C235A" w:rsidRPr="000C235A" w:rsidRDefault="000C235A" w:rsidP="000C235A">
      <w:pPr>
        <w:ind w:firstLine="708"/>
        <w:rPr>
          <w:b/>
          <w:color w:val="000000"/>
          <w:lang w:eastAsia="ar-SA"/>
        </w:rPr>
      </w:pPr>
      <w:r w:rsidRPr="000C235A">
        <w:rPr>
          <w:lang w:eastAsia="ar-SA"/>
        </w:rPr>
        <w:lastRenderedPageBreak/>
        <w:t>Po odstranění stav</w:t>
      </w:r>
      <w:r w:rsidR="00183F77">
        <w:rPr>
          <w:lang w:eastAsia="ar-SA"/>
        </w:rPr>
        <w:t>eb</w:t>
      </w:r>
      <w:r w:rsidRPr="000C235A">
        <w:rPr>
          <w:lang w:eastAsia="ar-SA"/>
        </w:rPr>
        <w:t xml:space="preserve"> bude na pozemku </w:t>
      </w:r>
      <w:r w:rsidR="00371D53">
        <w:rPr>
          <w:lang w:eastAsia="ar-SA"/>
        </w:rPr>
        <w:t>realizována nová objektová stavba</w:t>
      </w:r>
      <w:r w:rsidRPr="000C235A">
        <w:rPr>
          <w:lang w:eastAsia="ar-SA"/>
        </w:rPr>
        <w:t>.</w:t>
      </w:r>
    </w:p>
    <w:p w14:paraId="54CCBF95"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4DDEA8CB" w14:textId="01FE207E"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 xml:space="preserve">b) </w:t>
      </w:r>
      <w:r>
        <w:rPr>
          <w:rStyle w:val="Siln"/>
          <w:lang w:eastAsia="ar-SA"/>
        </w:rPr>
        <w:t xml:space="preserve">   </w:t>
      </w:r>
      <w:r w:rsidRPr="000C235A">
        <w:rPr>
          <w:rStyle w:val="Siln"/>
          <w:lang w:eastAsia="ar-SA"/>
        </w:rPr>
        <w:t>použité vegetační prvky, biotechnická opatření</w:t>
      </w:r>
    </w:p>
    <w:p w14:paraId="71FE62A3"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471B00D3" w14:textId="77777777" w:rsidR="000C235A" w:rsidRPr="000C235A" w:rsidRDefault="000C235A" w:rsidP="000C235A">
      <w:pPr>
        <w:rPr>
          <w:sz w:val="24"/>
          <w:szCs w:val="24"/>
          <w:lang w:eastAsia="ar-SA"/>
        </w:rPr>
      </w:pPr>
      <w:r w:rsidRPr="000C235A">
        <w:rPr>
          <w:b/>
          <w:color w:val="000000"/>
          <w:lang w:eastAsia="ar-SA"/>
        </w:rPr>
        <w:tab/>
      </w:r>
      <w:r w:rsidRPr="000C235A">
        <w:rPr>
          <w:lang w:eastAsia="ar-SA"/>
        </w:rPr>
        <w:t xml:space="preserve">Nově navezená zemina bude </w:t>
      </w:r>
      <w:commentRangeStart w:id="46"/>
      <w:r w:rsidRPr="000C235A">
        <w:rPr>
          <w:lang w:eastAsia="ar-SA"/>
        </w:rPr>
        <w:t>zatravněna</w:t>
      </w:r>
      <w:commentRangeEnd w:id="46"/>
      <w:r w:rsidR="002D12DE">
        <w:rPr>
          <w:rStyle w:val="Odkaznakoment"/>
        </w:rPr>
        <w:commentReference w:id="46"/>
      </w:r>
      <w:r w:rsidRPr="000C235A">
        <w:rPr>
          <w:lang w:eastAsia="ar-SA"/>
        </w:rPr>
        <w:t>.</w:t>
      </w:r>
    </w:p>
    <w:p w14:paraId="3292DE13" w14:textId="777EB94F" w:rsidR="000C235A" w:rsidRPr="000C235A" w:rsidRDefault="000C235A" w:rsidP="007B04EA">
      <w:pPr>
        <w:pStyle w:val="Nadpis1"/>
      </w:pPr>
      <w:bookmarkStart w:id="47" w:name="_Toc130450421"/>
      <w:r w:rsidRPr="000C235A">
        <w:t xml:space="preserve">B.5 </w:t>
      </w:r>
      <w:r w:rsidR="006F1EB1" w:rsidRPr="000C235A">
        <w:t>ZÁSADY ORGANIZACE BOURACÍCH PRACÍ</w:t>
      </w:r>
      <w:bookmarkEnd w:id="47"/>
    </w:p>
    <w:p w14:paraId="475E51D9" w14:textId="77777777" w:rsidR="000C235A" w:rsidRPr="000C235A" w:rsidRDefault="000C235A" w:rsidP="000C235A">
      <w:pPr>
        <w:suppressAutoHyphens/>
        <w:spacing w:before="28" w:after="0" w:line="240" w:lineRule="auto"/>
        <w:jc w:val="both"/>
        <w:rPr>
          <w:rFonts w:ascii="Times New Roman" w:eastAsia="Times New Roman" w:hAnsi="Times New Roman" w:cs="Times New Roman"/>
          <w:kern w:val="1"/>
          <w:sz w:val="24"/>
          <w:szCs w:val="24"/>
          <w:lang w:eastAsia="ar-SA"/>
        </w:rPr>
      </w:pPr>
    </w:p>
    <w:p w14:paraId="0876CE99"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a) potřeby a spotřeby rozhodujících médií a hmot, jejich zajištění,</w:t>
      </w:r>
    </w:p>
    <w:p w14:paraId="50E0721D"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4D8694A8" w14:textId="45E453DB" w:rsidR="000C235A" w:rsidRPr="000C235A" w:rsidRDefault="000C235A" w:rsidP="000C235A">
      <w:pPr>
        <w:rPr>
          <w:lang w:eastAsia="ar-SA"/>
        </w:rPr>
      </w:pPr>
      <w:r w:rsidRPr="000C235A">
        <w:rPr>
          <w:b/>
          <w:lang w:eastAsia="ar-SA"/>
        </w:rPr>
        <w:tab/>
      </w:r>
      <w:r w:rsidRPr="000C235A">
        <w:rPr>
          <w:lang w:eastAsia="ar-SA"/>
        </w:rPr>
        <w:t>V zájmovém území se kromě přípoj</w:t>
      </w:r>
      <w:r w:rsidR="003356B5">
        <w:rPr>
          <w:lang w:eastAsia="ar-SA"/>
        </w:rPr>
        <w:t>ky dešťové kanalizace</w:t>
      </w:r>
      <w:r w:rsidRPr="000C235A">
        <w:rPr>
          <w:lang w:eastAsia="ar-SA"/>
        </w:rPr>
        <w:t xml:space="preserve"> nenacházejí žádné významné sítě a odpojovací body.</w:t>
      </w:r>
    </w:p>
    <w:p w14:paraId="3F01CDDE" w14:textId="77777777" w:rsidR="000C235A" w:rsidRPr="000C235A" w:rsidRDefault="000C235A" w:rsidP="000C235A">
      <w:pPr>
        <w:suppressAutoHyphens/>
        <w:spacing w:before="28" w:after="0" w:line="240" w:lineRule="auto"/>
        <w:jc w:val="both"/>
        <w:rPr>
          <w:rFonts w:ascii="Times New Roman" w:eastAsia="Times New Roman" w:hAnsi="Times New Roman" w:cs="Times New Roman"/>
          <w:color w:val="000000"/>
          <w:kern w:val="1"/>
          <w:sz w:val="20"/>
          <w:szCs w:val="20"/>
          <w:lang w:eastAsia="ar-SA"/>
        </w:rPr>
      </w:pPr>
    </w:p>
    <w:p w14:paraId="43439983"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b) odvodnění staveniště,</w:t>
      </w:r>
    </w:p>
    <w:p w14:paraId="13650498"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256DF211" w14:textId="77777777" w:rsidR="000C235A" w:rsidRPr="000C235A" w:rsidRDefault="000C235A" w:rsidP="000C235A">
      <w:pPr>
        <w:rPr>
          <w:b/>
          <w:lang w:eastAsia="ar-SA"/>
        </w:rPr>
      </w:pPr>
      <w:r w:rsidRPr="000C235A">
        <w:rPr>
          <w:b/>
          <w:lang w:eastAsia="ar-SA"/>
        </w:rPr>
        <w:tab/>
      </w:r>
      <w:r w:rsidRPr="000C235A">
        <w:rPr>
          <w:lang w:eastAsia="ar-SA"/>
        </w:rPr>
        <w:t>Neřeší se.</w:t>
      </w:r>
    </w:p>
    <w:p w14:paraId="05EC4E85"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558CFDB6"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c) napojení staveniště na stávající dopravní a technickou infrastrukturu,</w:t>
      </w:r>
    </w:p>
    <w:p w14:paraId="1CEE0E34"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73A3A79F" w14:textId="77777777" w:rsidR="000C235A" w:rsidRPr="000C235A" w:rsidRDefault="000C235A" w:rsidP="000C235A">
      <w:pPr>
        <w:spacing w:after="0" w:line="240" w:lineRule="auto"/>
        <w:rPr>
          <w:sz w:val="24"/>
          <w:szCs w:val="24"/>
          <w:lang w:eastAsia="ar-SA"/>
        </w:rPr>
      </w:pPr>
      <w:r w:rsidRPr="000C235A">
        <w:rPr>
          <w:b/>
          <w:lang w:eastAsia="ar-SA"/>
        </w:rPr>
        <w:tab/>
      </w:r>
      <w:r w:rsidRPr="000C235A">
        <w:rPr>
          <w:lang w:eastAsia="ar-SA"/>
        </w:rPr>
        <w:t>Napojení na staveniště je pomocí stávající komunikace.</w:t>
      </w:r>
    </w:p>
    <w:p w14:paraId="68626A95" w14:textId="5FDB5D0F" w:rsidR="000C235A" w:rsidRPr="000C235A" w:rsidRDefault="000C235A" w:rsidP="000C235A">
      <w:pPr>
        <w:spacing w:after="0" w:line="240" w:lineRule="auto"/>
        <w:rPr>
          <w:lang w:eastAsia="ar-SA"/>
        </w:rPr>
      </w:pPr>
      <w:r w:rsidRPr="000C235A">
        <w:rPr>
          <w:lang w:eastAsia="ar-SA"/>
        </w:rPr>
        <w:t>Přípojky inženýrských sítí jsou stávající</w:t>
      </w:r>
      <w:r w:rsidR="00371D53">
        <w:rPr>
          <w:lang w:eastAsia="ar-SA"/>
        </w:rPr>
        <w:t xml:space="preserve"> k vedlejšímu objektu. </w:t>
      </w:r>
      <w:r w:rsidR="00183F77">
        <w:rPr>
          <w:lang w:eastAsia="ar-SA"/>
        </w:rPr>
        <w:t>Z tohoto místa bude možné napojení staveniště</w:t>
      </w:r>
    </w:p>
    <w:p w14:paraId="229FBEA8" w14:textId="7D8DE356" w:rsidR="000C235A" w:rsidRPr="000C235A" w:rsidRDefault="000C235A" w:rsidP="000C235A">
      <w:pPr>
        <w:spacing w:after="0" w:line="240" w:lineRule="auto"/>
        <w:rPr>
          <w:lang w:eastAsia="ar-SA"/>
        </w:rPr>
      </w:pPr>
      <w:r w:rsidRPr="000C235A">
        <w:rPr>
          <w:lang w:eastAsia="ar-SA"/>
        </w:rPr>
        <w:t xml:space="preserve">Elektro NN – stávající připojení </w:t>
      </w:r>
    </w:p>
    <w:p w14:paraId="6561F56A" w14:textId="475757BF" w:rsidR="000C235A" w:rsidRPr="000C235A" w:rsidRDefault="000C235A" w:rsidP="000C235A">
      <w:pPr>
        <w:spacing w:after="0" w:line="240" w:lineRule="auto"/>
        <w:rPr>
          <w:lang w:eastAsia="ar-SA"/>
        </w:rPr>
      </w:pPr>
      <w:r w:rsidRPr="000C235A">
        <w:rPr>
          <w:lang w:eastAsia="ar-SA"/>
        </w:rPr>
        <w:t xml:space="preserve">Voda – stávající připojení </w:t>
      </w:r>
    </w:p>
    <w:p w14:paraId="7A10E129" w14:textId="7CCE1DD0" w:rsidR="000C235A" w:rsidRDefault="000C235A" w:rsidP="000C235A">
      <w:pPr>
        <w:spacing w:after="0" w:line="240" w:lineRule="auto"/>
        <w:rPr>
          <w:lang w:eastAsia="ar-SA"/>
        </w:rPr>
      </w:pPr>
      <w:r w:rsidRPr="000C235A">
        <w:rPr>
          <w:lang w:eastAsia="ar-SA"/>
        </w:rPr>
        <w:t>Kanalizace – stávající napojení.</w:t>
      </w:r>
    </w:p>
    <w:p w14:paraId="749AD32F"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72A4A47D"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d) vliv odstraňování stavby na okolní stavby a pozemky,</w:t>
      </w:r>
    </w:p>
    <w:p w14:paraId="31473756"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12A0D371" w14:textId="550C3291" w:rsidR="000C235A" w:rsidRPr="000C235A" w:rsidRDefault="000C235A" w:rsidP="000C235A">
      <w:pPr>
        <w:rPr>
          <w:lang w:eastAsia="ar-SA"/>
        </w:rPr>
      </w:pPr>
      <w:r w:rsidRPr="000C235A">
        <w:rPr>
          <w:b/>
          <w:color w:val="000000"/>
          <w:lang w:eastAsia="ar-SA"/>
        </w:rPr>
        <w:tab/>
      </w:r>
      <w:r w:rsidRPr="000C235A">
        <w:rPr>
          <w:color w:val="000000"/>
          <w:lang w:eastAsia="ar-SA"/>
        </w:rPr>
        <w:t xml:space="preserve">Odstranění objektu </w:t>
      </w:r>
      <w:r w:rsidRPr="000C235A">
        <w:rPr>
          <w:lang w:eastAsia="ar-SA"/>
        </w:rPr>
        <w:t>nebude rušit okolní pozemky a ani stavby. Demolice nemá žádné negativní účinky.</w:t>
      </w:r>
      <w:r>
        <w:rPr>
          <w:lang w:eastAsia="ar-SA"/>
        </w:rPr>
        <w:t xml:space="preserve"> </w:t>
      </w:r>
      <w:r w:rsidRPr="000C235A">
        <w:rPr>
          <w:lang w:eastAsia="ar-SA"/>
        </w:rPr>
        <w:t xml:space="preserve">Při bourání stavby bude zajištěn dohled statika. </w:t>
      </w:r>
    </w:p>
    <w:p w14:paraId="3EDC59DC" w14:textId="77777777" w:rsidR="000C235A" w:rsidRPr="000C235A" w:rsidRDefault="000C235A" w:rsidP="000C235A">
      <w:pPr>
        <w:suppressAutoHyphens/>
        <w:spacing w:before="28" w:after="0" w:line="240" w:lineRule="auto"/>
        <w:jc w:val="both"/>
        <w:rPr>
          <w:rFonts w:ascii="Times New Roman" w:eastAsia="Times New Roman" w:hAnsi="Times New Roman" w:cs="Times New Roman"/>
          <w:kern w:val="1"/>
          <w:sz w:val="20"/>
          <w:szCs w:val="20"/>
          <w:lang w:eastAsia="ar-SA"/>
        </w:rPr>
      </w:pPr>
    </w:p>
    <w:p w14:paraId="26703586" w14:textId="77777777" w:rsidR="000C235A" w:rsidRPr="000C235A" w:rsidRDefault="000C235A" w:rsidP="000C235A">
      <w:pPr>
        <w:suppressAutoHyphens/>
        <w:spacing w:before="28" w:after="28" w:line="240" w:lineRule="auto"/>
        <w:jc w:val="both"/>
        <w:rPr>
          <w:rStyle w:val="Siln"/>
          <w:lang w:eastAsia="ar-SA"/>
        </w:rPr>
      </w:pPr>
      <w:r w:rsidRPr="000C235A">
        <w:rPr>
          <w:rStyle w:val="Siln"/>
          <w:lang w:eastAsia="ar-SA"/>
        </w:rPr>
        <w:t>e) ochrana okolí staveniště,</w:t>
      </w:r>
    </w:p>
    <w:p w14:paraId="39C21F09"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672D6F70" w14:textId="77777777" w:rsidR="000C235A" w:rsidRPr="000C235A" w:rsidRDefault="000C235A" w:rsidP="000C235A">
      <w:pPr>
        <w:rPr>
          <w:b/>
          <w:color w:val="000000"/>
          <w:lang w:eastAsia="ar-SA"/>
        </w:rPr>
      </w:pPr>
      <w:r w:rsidRPr="000C235A">
        <w:rPr>
          <w:b/>
          <w:color w:val="000000"/>
          <w:lang w:eastAsia="ar-SA"/>
        </w:rPr>
        <w:tab/>
      </w:r>
      <w:r w:rsidRPr="000C235A">
        <w:rPr>
          <w:lang w:eastAsia="ar-SA"/>
        </w:rPr>
        <w:t>Staveniště bude oploceno mobilním oplocením a bude zamezen přístup nepovolaným osobám.</w:t>
      </w:r>
    </w:p>
    <w:p w14:paraId="55190D5A"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3D222497"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f) maximální zábory,</w:t>
      </w:r>
    </w:p>
    <w:p w14:paraId="61E28819"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4A8C1FB7" w14:textId="77777777" w:rsidR="000C235A" w:rsidRPr="000C235A" w:rsidRDefault="000C235A" w:rsidP="000C235A">
      <w:pPr>
        <w:rPr>
          <w:b/>
          <w:color w:val="000000"/>
          <w:lang w:val="hu-HU" w:eastAsia="ar-SA"/>
        </w:rPr>
      </w:pPr>
      <w:r w:rsidRPr="000C235A">
        <w:rPr>
          <w:b/>
          <w:color w:val="000000"/>
          <w:lang w:eastAsia="ar-SA"/>
        </w:rPr>
        <w:tab/>
      </w:r>
      <w:r w:rsidRPr="000C235A">
        <w:rPr>
          <w:color w:val="000000"/>
          <w:lang w:eastAsia="ar-SA"/>
        </w:rPr>
        <w:t xml:space="preserve">Nepožadují se. </w:t>
      </w:r>
      <w:r w:rsidRPr="000C235A">
        <w:rPr>
          <w:lang w:eastAsia="ar-SA"/>
        </w:rPr>
        <w:t>Staveniště nepřesáhne obvod parcely. V nočních hodinách bude zabezpečeno proti vniknutí.</w:t>
      </w:r>
    </w:p>
    <w:p w14:paraId="7CA99A40"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118F833D"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lastRenderedPageBreak/>
        <w:t>g) maximální produkovaná množství a druhy odpadů a emisí při odstraňování stavby, nakládání s odpady, zejména s nebezpečným odpadem, způsob přepravy a jejich uložení nebo dalšího využití nebo likvidace,</w:t>
      </w:r>
    </w:p>
    <w:p w14:paraId="49AA638C"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390975DA" w14:textId="6CD82909" w:rsidR="002723BA" w:rsidRPr="002723BA" w:rsidRDefault="002723BA" w:rsidP="002723BA">
      <w:pPr>
        <w:spacing w:after="0"/>
        <w:rPr>
          <w:lang w:eastAsia="ar-SA"/>
        </w:rPr>
      </w:pPr>
      <w:r w:rsidRPr="000C235A">
        <w:rPr>
          <w:lang w:eastAsia="ar-SA"/>
        </w:rPr>
        <w:t xml:space="preserve">Odpadní hospodářství se řídí zákonem č. </w:t>
      </w:r>
      <w:r w:rsidRPr="000F5B4B">
        <w:rPr>
          <w:lang w:eastAsia="ar-SA"/>
        </w:rPr>
        <w:t>541/2020</w:t>
      </w:r>
      <w:r>
        <w:rPr>
          <w:lang w:eastAsia="ar-SA"/>
        </w:rPr>
        <w:t xml:space="preserve"> </w:t>
      </w:r>
      <w:proofErr w:type="spellStart"/>
      <w:r w:rsidRPr="000C235A">
        <w:rPr>
          <w:lang w:eastAsia="ar-SA"/>
        </w:rPr>
        <w:t>Sb</w:t>
      </w:r>
      <w:proofErr w:type="spellEnd"/>
      <w:r w:rsidRPr="000C235A">
        <w:rPr>
          <w:lang w:eastAsia="ar-SA"/>
        </w:rPr>
        <w:t xml:space="preserve"> o odpadech. Nakládání s odpady bude dle §1</w:t>
      </w:r>
      <w:r>
        <w:rPr>
          <w:lang w:eastAsia="ar-SA"/>
        </w:rPr>
        <w:t>3</w:t>
      </w:r>
      <w:r w:rsidRPr="000C235A">
        <w:rPr>
          <w:lang w:eastAsia="ar-SA"/>
        </w:rPr>
        <w:t xml:space="preserve"> zákona č. </w:t>
      </w:r>
      <w:r w:rsidRPr="000F5B4B">
        <w:rPr>
          <w:lang w:eastAsia="ar-SA"/>
        </w:rPr>
        <w:t>541/2020</w:t>
      </w:r>
      <w:r>
        <w:rPr>
          <w:lang w:eastAsia="ar-SA"/>
        </w:rPr>
        <w:t xml:space="preserve"> </w:t>
      </w:r>
      <w:proofErr w:type="spellStart"/>
      <w:r w:rsidRPr="000C235A">
        <w:rPr>
          <w:lang w:eastAsia="ar-SA"/>
        </w:rPr>
        <w:t>Sb</w:t>
      </w:r>
      <w:proofErr w:type="spellEnd"/>
      <w:r w:rsidRPr="000C235A">
        <w:rPr>
          <w:lang w:eastAsia="ar-SA"/>
        </w:rPr>
        <w:t>, s odpady se bude nakládat pouze v zařízeních, která jsou k nakládání s odpady podle tohoto zákona určena. Předávání odpadů bude zabezpečeno na základě smlouvy vždy oprávněné osobě (OO).</w:t>
      </w:r>
    </w:p>
    <w:p w14:paraId="40B6A6DD" w14:textId="13F1A9BD" w:rsidR="002723BA" w:rsidRDefault="002723BA" w:rsidP="002723BA">
      <w:pPr>
        <w:pStyle w:val="Normlnblok"/>
        <w:rPr>
          <w:rFonts w:eastAsiaTheme="minorEastAsia"/>
        </w:rPr>
      </w:pPr>
      <w:r w:rsidRPr="237A9B54">
        <w:rPr>
          <w:rFonts w:eastAsiaTheme="minorEastAsia"/>
        </w:rPr>
        <w:t xml:space="preserve">V rámci stavby bude produkován stavební odpad. </w:t>
      </w:r>
      <w:r>
        <w:rPr>
          <w:rFonts w:eastAsiaTheme="minorEastAsia"/>
        </w:rPr>
        <w:t xml:space="preserve">Odpad bude </w:t>
      </w:r>
      <w:r w:rsidRPr="237A9B54">
        <w:rPr>
          <w:rFonts w:eastAsiaTheme="minorEastAsia"/>
        </w:rPr>
        <w:t>tvořit z části vybourané k-</w:t>
      </w:r>
      <w:proofErr w:type="spellStart"/>
      <w:r w:rsidRPr="237A9B54">
        <w:rPr>
          <w:rFonts w:eastAsiaTheme="minorEastAsia"/>
        </w:rPr>
        <w:t>ce</w:t>
      </w:r>
      <w:proofErr w:type="spellEnd"/>
      <w:r w:rsidRPr="237A9B54">
        <w:rPr>
          <w:rFonts w:eastAsiaTheme="minorEastAsia"/>
        </w:rPr>
        <w:t xml:space="preserve"> a z části obalový materiál. Odpadový materiál bude ukládán na vyhrazené místo a bude průběžně odvážen na předem určenou skládku. Veškerý odpad, včetně odpadů výše neuvedených, vznikající při zemních pracích a vlastní realizaci stavby, bude zatřízen ve smyslu vyhlášky</w:t>
      </w:r>
      <w:r w:rsidRPr="237A9B54">
        <w:rPr>
          <w:rFonts w:eastAsiaTheme="minorEastAsia"/>
          <w:i/>
          <w:iCs/>
        </w:rPr>
        <w:t>, o katalogu odpadů</w:t>
      </w:r>
      <w:r w:rsidRPr="237A9B54">
        <w:rPr>
          <w:rFonts w:eastAsiaTheme="minorEastAsia"/>
        </w:rPr>
        <w:t>, uložen a likvidován odpovídajícím způsobem ve smyslu zákona</w:t>
      </w:r>
      <w:r w:rsidRPr="237A9B54">
        <w:rPr>
          <w:rFonts w:eastAsiaTheme="minorEastAsia"/>
          <w:i/>
          <w:iCs/>
        </w:rPr>
        <w:t xml:space="preserve"> o odpadech</w:t>
      </w:r>
      <w:r w:rsidRPr="237A9B54">
        <w:rPr>
          <w:rFonts w:eastAsiaTheme="minorEastAsia"/>
        </w:rPr>
        <w:t>, ve znění platných předpisů. Likvidace odpadů a dokladování likvidace zajistí stavební firma. Jedná se o stavbu malého rozsahu a výraznější a dlouhodobé negativní jevy se nepředpokládají.</w:t>
      </w:r>
    </w:p>
    <w:p w14:paraId="3A2C48AC" w14:textId="77777777" w:rsidR="002723BA" w:rsidRPr="00CB49F1" w:rsidRDefault="002723BA" w:rsidP="002723BA">
      <w:pPr>
        <w:pStyle w:val="Normlnblok"/>
        <w:rPr>
          <w:rFonts w:eastAsiaTheme="minorEastAsia"/>
        </w:rPr>
      </w:pPr>
      <w:r w:rsidRPr="237A9B54">
        <w:rPr>
          <w:rFonts w:eastAsiaTheme="minorEastAsia"/>
        </w:rPr>
        <w:t>Při stavbě bude postupováno podle „Metodického návodu odboru odpadů pro řízení vzniku stavebních a demoličních odpadů a pro nakládání s nimi" Ministerstva životního prostředí. Stavební odpad, který vznikne při realizaci stavby bude v maximální míře předán do zařízení určeného k recyklaci předmětného druhu odpadu.</w:t>
      </w:r>
    </w:p>
    <w:p w14:paraId="4FECC6E6" w14:textId="77777777" w:rsidR="002723BA" w:rsidRPr="00ED7E8E" w:rsidRDefault="002723BA" w:rsidP="002723BA">
      <w:pPr>
        <w:pStyle w:val="Malnadpis"/>
        <w:rPr>
          <w:rFonts w:asciiTheme="minorHAnsi" w:eastAsiaTheme="minorEastAsia" w:hAnsiTheme="minorHAnsi" w:cstheme="minorBidi"/>
          <w:i/>
          <w:iCs/>
        </w:rPr>
      </w:pPr>
      <w:r w:rsidRPr="237A9B54">
        <w:rPr>
          <w:rFonts w:asciiTheme="minorHAnsi" w:eastAsiaTheme="minorEastAsia" w:hAnsiTheme="minorHAnsi" w:cstheme="minorBidi"/>
          <w:i/>
          <w:iCs/>
        </w:rPr>
        <w:t>Kategorizace odpadů:</w:t>
      </w:r>
    </w:p>
    <w:p w14:paraId="49974C48" w14:textId="77777777" w:rsidR="002723BA" w:rsidRPr="00754622" w:rsidRDefault="002723BA" w:rsidP="002723BA">
      <w:pPr>
        <w:pStyle w:val="Normlnblok"/>
        <w:rPr>
          <w:rFonts w:eastAsiaTheme="minorEastAsia"/>
        </w:rPr>
      </w:pPr>
      <w:r w:rsidRPr="237A9B54">
        <w:rPr>
          <w:rFonts w:eastAsiaTheme="minorEastAsia"/>
        </w:rPr>
        <w:t xml:space="preserve">Při výstavbě a provozu vznikají odpady, které se dle zákona č. 541/2020 Sb., o odpadech, musí třídit a vést o nich evidenci dle druhu, množství a způsobu nakládání s nimi. </w:t>
      </w:r>
    </w:p>
    <w:p w14:paraId="4C56411E" w14:textId="77777777" w:rsidR="002723BA" w:rsidRPr="00754622" w:rsidRDefault="002723BA" w:rsidP="002723BA">
      <w:pPr>
        <w:pStyle w:val="Normlnblok"/>
        <w:rPr>
          <w:rFonts w:eastAsiaTheme="minorEastAsia"/>
        </w:rPr>
      </w:pPr>
      <w:r w:rsidRPr="237A9B54">
        <w:rPr>
          <w:rFonts w:eastAsiaTheme="minorEastAsia"/>
        </w:rPr>
        <w:t xml:space="preserve">Původce odpadů zařazuje odpady dle katalogu odpadů dle vyhlášky č. 8/2021Sb o Katalogu odpadů.  </w:t>
      </w:r>
    </w:p>
    <w:p w14:paraId="240D095F" w14:textId="77777777" w:rsidR="002723BA" w:rsidRPr="00754622" w:rsidRDefault="002723BA" w:rsidP="002723BA">
      <w:pPr>
        <w:pStyle w:val="Normlnblok"/>
        <w:rPr>
          <w:rFonts w:eastAsiaTheme="minorEastAsia"/>
        </w:rPr>
      </w:pPr>
      <w:r w:rsidRPr="237A9B54">
        <w:rPr>
          <w:rFonts w:eastAsiaTheme="minorEastAsia"/>
        </w:rPr>
        <w:t>Zařazování je dle kódu druhu odpadů (šestimístné číslo) a názvu odpadu. Kategorie odpadu (</w:t>
      </w:r>
      <w:proofErr w:type="gramStart"/>
      <w:r w:rsidRPr="237A9B54">
        <w:rPr>
          <w:rFonts w:eastAsiaTheme="minorEastAsia"/>
        </w:rPr>
        <w:t>N - nebezpečný</w:t>
      </w:r>
      <w:proofErr w:type="gramEnd"/>
      <w:r w:rsidRPr="237A9B54">
        <w:rPr>
          <w:rFonts w:eastAsiaTheme="minorEastAsia"/>
        </w:rPr>
        <w:t xml:space="preserve"> odpad, O - ostatní odpad).</w:t>
      </w:r>
    </w:p>
    <w:p w14:paraId="232D4373" w14:textId="77777777" w:rsidR="002723BA" w:rsidRDefault="002723BA" w:rsidP="002723BA">
      <w:pPr>
        <w:rPr>
          <w:rFonts w:eastAsiaTheme="minorEastAsia"/>
        </w:rPr>
      </w:pPr>
    </w:p>
    <w:p w14:paraId="1A8166A0" w14:textId="77777777" w:rsidR="002723BA" w:rsidRPr="0022488C" w:rsidRDefault="002723BA" w:rsidP="002723BA">
      <w:pPr>
        <w:rPr>
          <w:rFonts w:eastAsiaTheme="minorEastAsia"/>
        </w:rPr>
      </w:pPr>
      <w:proofErr w:type="gramStart"/>
      <w:r w:rsidRPr="237A9B54">
        <w:rPr>
          <w:rFonts w:eastAsiaTheme="minorEastAsia"/>
        </w:rPr>
        <w:t>Odpady</w:t>
      </w:r>
      <w:proofErr w:type="gramEnd"/>
      <w:r w:rsidRPr="237A9B54">
        <w:rPr>
          <w:rFonts w:eastAsiaTheme="minorEastAsia"/>
        </w:rPr>
        <w:t xml:space="preserve"> které mohou vznikat v průběhu </w:t>
      </w:r>
      <w:commentRangeStart w:id="48"/>
      <w:commentRangeStart w:id="49"/>
      <w:commentRangeStart w:id="50"/>
      <w:r w:rsidRPr="237A9B54">
        <w:rPr>
          <w:rFonts w:eastAsiaTheme="minorEastAsia"/>
        </w:rPr>
        <w:t>výstavby</w:t>
      </w:r>
      <w:commentRangeEnd w:id="48"/>
      <w:r w:rsidR="002D12DE">
        <w:rPr>
          <w:rStyle w:val="Odkaznakoment"/>
        </w:rPr>
        <w:commentReference w:id="48"/>
      </w:r>
      <w:commentRangeEnd w:id="49"/>
      <w:r w:rsidR="00043CAD">
        <w:rPr>
          <w:rStyle w:val="Odkaznakoment"/>
        </w:rPr>
        <w:commentReference w:id="49"/>
      </w:r>
      <w:commentRangeEnd w:id="50"/>
      <w:r w:rsidR="00043CAD">
        <w:rPr>
          <w:rStyle w:val="Odkaznakoment"/>
        </w:rPr>
        <w:commentReference w:id="50"/>
      </w:r>
      <w:r w:rsidRPr="237A9B54">
        <w:rPr>
          <w:rFonts w:eastAsiaTheme="minorEastAsia"/>
        </w:rPr>
        <w:t xml:space="preserve">: </w:t>
      </w:r>
    </w:p>
    <w:p w14:paraId="714AC56A" w14:textId="77777777" w:rsidR="002723BA" w:rsidRPr="0022488C" w:rsidRDefault="002723BA" w:rsidP="002723BA">
      <w:pPr>
        <w:pStyle w:val="Malnadpis"/>
        <w:rPr>
          <w:rFonts w:asciiTheme="minorHAnsi" w:eastAsiaTheme="minorEastAsia" w:hAnsiTheme="minorHAnsi" w:cstheme="minorBidi"/>
        </w:rPr>
      </w:pPr>
    </w:p>
    <w:tbl>
      <w:tblPr>
        <w:tblW w:w="10015" w:type="dxa"/>
        <w:tblInd w:w="25" w:type="dxa"/>
        <w:tblLayout w:type="fixed"/>
        <w:tblCellMar>
          <w:left w:w="0" w:type="dxa"/>
          <w:right w:w="0" w:type="dxa"/>
        </w:tblCellMar>
        <w:tblLook w:val="0000" w:firstRow="0" w:lastRow="0" w:firstColumn="0" w:lastColumn="0" w:noHBand="0" w:noVBand="0"/>
        <w:tblPrChange w:id="51" w:author="Alice Valčíková" w:date="2024-12-17T09:15:00Z" w16du:dateUtc="2024-12-17T08:15:00Z">
          <w:tblPr>
            <w:tblW w:w="10015" w:type="dxa"/>
            <w:tblInd w:w="25" w:type="dxa"/>
            <w:tblLayout w:type="fixed"/>
            <w:tblCellMar>
              <w:left w:w="0" w:type="dxa"/>
              <w:right w:w="0" w:type="dxa"/>
            </w:tblCellMar>
            <w:tblLook w:val="0000" w:firstRow="0" w:lastRow="0" w:firstColumn="0" w:lastColumn="0" w:noHBand="0" w:noVBand="0"/>
          </w:tblPr>
        </w:tblPrChange>
      </w:tblPr>
      <w:tblGrid>
        <w:gridCol w:w="1181"/>
        <w:gridCol w:w="4298"/>
        <w:gridCol w:w="283"/>
        <w:gridCol w:w="992"/>
        <w:gridCol w:w="3261"/>
        <w:tblGridChange w:id="52">
          <w:tblGrid>
            <w:gridCol w:w="25"/>
            <w:gridCol w:w="1156"/>
            <w:gridCol w:w="25"/>
            <w:gridCol w:w="3422"/>
            <w:gridCol w:w="25"/>
            <w:gridCol w:w="851"/>
            <w:gridCol w:w="258"/>
            <w:gridCol w:w="25"/>
            <w:gridCol w:w="967"/>
            <w:gridCol w:w="25"/>
            <w:gridCol w:w="3236"/>
            <w:gridCol w:w="25"/>
          </w:tblGrid>
        </w:tblGridChange>
      </w:tblGrid>
      <w:tr w:rsidR="002723BA" w:rsidRPr="000C235A" w14:paraId="54C77B42" w14:textId="77777777" w:rsidTr="00A73AA4">
        <w:trPr>
          <w:trHeight w:val="255"/>
          <w:trPrChange w:id="53" w:author="Alice Valčíková" w:date="2024-12-17T09:15:00Z" w16du:dateUtc="2024-12-17T08:15:00Z">
            <w:trPr>
              <w:gridBefore w:val="1"/>
              <w:trHeight w:val="255"/>
            </w:trPr>
          </w:trPrChange>
        </w:trPr>
        <w:tc>
          <w:tcPr>
            <w:tcW w:w="1181" w:type="dxa"/>
            <w:tcBorders>
              <w:top w:val="single" w:sz="20" w:space="0" w:color="000000"/>
              <w:left w:val="single" w:sz="20" w:space="0" w:color="000000"/>
              <w:bottom w:val="single" w:sz="20" w:space="0" w:color="000000"/>
            </w:tcBorders>
            <w:shd w:val="clear" w:color="auto" w:fill="auto"/>
            <w:vAlign w:val="bottom"/>
            <w:tcPrChange w:id="54" w:author="Alice Valčíková" w:date="2024-12-17T09:15:00Z" w16du:dateUtc="2024-12-17T08:15:00Z">
              <w:tcPr>
                <w:tcW w:w="1181" w:type="dxa"/>
                <w:gridSpan w:val="2"/>
                <w:tcBorders>
                  <w:top w:val="single" w:sz="20" w:space="0" w:color="000000"/>
                  <w:left w:val="single" w:sz="20" w:space="0" w:color="000000"/>
                  <w:bottom w:val="single" w:sz="20" w:space="0" w:color="000000"/>
                </w:tcBorders>
                <w:shd w:val="clear" w:color="auto" w:fill="auto"/>
                <w:vAlign w:val="bottom"/>
              </w:tcPr>
            </w:tcPrChange>
          </w:tcPr>
          <w:p w14:paraId="0534644B" w14:textId="77777777" w:rsidR="002723BA" w:rsidRPr="000C235A"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17</w:t>
            </w:r>
          </w:p>
        </w:tc>
        <w:tc>
          <w:tcPr>
            <w:tcW w:w="4298" w:type="dxa"/>
            <w:tcBorders>
              <w:top w:val="single" w:sz="20" w:space="0" w:color="000000"/>
              <w:left w:val="single" w:sz="20" w:space="0" w:color="000000"/>
              <w:bottom w:val="single" w:sz="20" w:space="0" w:color="000000"/>
            </w:tcBorders>
            <w:shd w:val="clear" w:color="auto" w:fill="auto"/>
            <w:vAlign w:val="bottom"/>
            <w:tcPrChange w:id="55" w:author="Alice Valčíková" w:date="2024-12-17T09:15:00Z" w16du:dateUtc="2024-12-17T08:15:00Z">
              <w:tcPr>
                <w:tcW w:w="3447" w:type="dxa"/>
                <w:gridSpan w:val="2"/>
                <w:tcBorders>
                  <w:top w:val="single" w:sz="20" w:space="0" w:color="000000"/>
                  <w:left w:val="single" w:sz="20" w:space="0" w:color="000000"/>
                  <w:bottom w:val="single" w:sz="20" w:space="0" w:color="000000"/>
                </w:tcBorders>
                <w:shd w:val="clear" w:color="auto" w:fill="auto"/>
                <w:vAlign w:val="bottom"/>
              </w:tcPr>
            </w:tcPrChange>
          </w:tcPr>
          <w:p w14:paraId="45F8446C" w14:textId="77777777" w:rsidR="002723BA" w:rsidRPr="000C235A" w:rsidRDefault="002723BA" w:rsidP="007B319A">
            <w:pPr>
              <w:suppressAutoHyphens/>
              <w:spacing w:before="28" w:after="100" w:line="240" w:lineRule="auto"/>
              <w:ind w:left="140"/>
              <w:jc w:val="both"/>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b/>
                <w:bCs/>
                <w:kern w:val="1"/>
                <w:sz w:val="20"/>
                <w:szCs w:val="20"/>
                <w:lang w:eastAsia="ar-SA"/>
              </w:rPr>
              <w:t>STAVEBNÍ A DEMOLIČNÍ ODPADY (VČETNĚ VYTĚŽENÉ ZEMINY Z KONTAMINOVANÝCH MÍST)</w:t>
            </w:r>
          </w:p>
        </w:tc>
        <w:tc>
          <w:tcPr>
            <w:tcW w:w="283" w:type="dxa"/>
            <w:tcBorders>
              <w:top w:val="single" w:sz="20" w:space="0" w:color="000000"/>
              <w:left w:val="single" w:sz="20" w:space="0" w:color="000000"/>
              <w:bottom w:val="single" w:sz="20" w:space="0" w:color="000000"/>
              <w:right w:val="single" w:sz="20" w:space="0" w:color="000000"/>
            </w:tcBorders>
            <w:shd w:val="clear" w:color="auto" w:fill="auto"/>
            <w:vAlign w:val="center"/>
            <w:tcPrChange w:id="56" w:author="Alice Valčíková" w:date="2024-12-17T09:15:00Z" w16du:dateUtc="2024-12-17T08:15:00Z">
              <w:tcPr>
                <w:tcW w:w="1134" w:type="dxa"/>
                <w:gridSpan w:val="3"/>
                <w:tcBorders>
                  <w:top w:val="single" w:sz="20" w:space="0" w:color="000000"/>
                  <w:left w:val="single" w:sz="20" w:space="0" w:color="000000"/>
                  <w:bottom w:val="single" w:sz="20" w:space="0" w:color="000000"/>
                  <w:right w:val="single" w:sz="20" w:space="0" w:color="000000"/>
                </w:tcBorders>
                <w:shd w:val="clear" w:color="auto" w:fill="auto"/>
                <w:vAlign w:val="center"/>
              </w:tcPr>
            </w:tcPrChange>
          </w:tcPr>
          <w:p w14:paraId="6065BF65" w14:textId="77777777" w:rsidR="002723BA" w:rsidRPr="000C235A" w:rsidRDefault="002723BA" w:rsidP="007B319A">
            <w:pPr>
              <w:suppressAutoHyphens/>
              <w:snapToGrid w:val="0"/>
              <w:spacing w:after="0" w:line="240" w:lineRule="auto"/>
              <w:ind w:left="709"/>
              <w:jc w:val="center"/>
              <w:rPr>
                <w:rFonts w:ascii="Times New Roman" w:eastAsia="Times New Roman" w:hAnsi="Times New Roman" w:cs="Times New Roman"/>
                <w:kern w:val="1"/>
                <w:sz w:val="20"/>
                <w:szCs w:val="20"/>
                <w:lang w:eastAsia="ar-SA"/>
              </w:rPr>
            </w:pPr>
          </w:p>
        </w:tc>
        <w:tc>
          <w:tcPr>
            <w:tcW w:w="992" w:type="dxa"/>
            <w:tcBorders>
              <w:top w:val="single" w:sz="20" w:space="0" w:color="000000"/>
              <w:left w:val="single" w:sz="20" w:space="0" w:color="000000"/>
              <w:bottom w:val="single" w:sz="20" w:space="0" w:color="000000"/>
              <w:right w:val="single" w:sz="20" w:space="0" w:color="000000"/>
            </w:tcBorders>
            <w:tcPrChange w:id="57" w:author="Alice Valčíková" w:date="2024-12-17T09:15:00Z" w16du:dateUtc="2024-12-17T08:15:00Z">
              <w:tcPr>
                <w:tcW w:w="992" w:type="dxa"/>
                <w:gridSpan w:val="2"/>
                <w:tcBorders>
                  <w:top w:val="single" w:sz="20" w:space="0" w:color="000000"/>
                  <w:left w:val="single" w:sz="20" w:space="0" w:color="000000"/>
                  <w:bottom w:val="single" w:sz="20" w:space="0" w:color="000000"/>
                  <w:right w:val="single" w:sz="20" w:space="0" w:color="000000"/>
                </w:tcBorders>
              </w:tcPr>
            </w:tcPrChange>
          </w:tcPr>
          <w:p w14:paraId="3A6C6F91" w14:textId="77777777" w:rsidR="002723BA" w:rsidRPr="000C235A" w:rsidRDefault="002723BA" w:rsidP="007B319A">
            <w:pPr>
              <w:suppressAutoHyphens/>
              <w:snapToGrid w:val="0"/>
              <w:spacing w:after="0" w:line="240" w:lineRule="auto"/>
              <w:ind w:left="709"/>
              <w:jc w:val="center"/>
              <w:rPr>
                <w:rFonts w:ascii="Times New Roman" w:eastAsia="Times New Roman" w:hAnsi="Times New Roman" w:cs="Times New Roman"/>
                <w:kern w:val="1"/>
                <w:sz w:val="20"/>
                <w:szCs w:val="20"/>
                <w:lang w:eastAsia="ar-SA"/>
              </w:rPr>
            </w:pPr>
          </w:p>
        </w:tc>
        <w:tc>
          <w:tcPr>
            <w:tcW w:w="3261" w:type="dxa"/>
            <w:tcBorders>
              <w:top w:val="single" w:sz="20" w:space="0" w:color="000000"/>
              <w:left w:val="single" w:sz="20" w:space="0" w:color="000000"/>
              <w:bottom w:val="single" w:sz="20" w:space="0" w:color="000000"/>
              <w:right w:val="single" w:sz="20" w:space="0" w:color="000000"/>
            </w:tcBorders>
            <w:tcPrChange w:id="58" w:author="Alice Valčíková" w:date="2024-12-17T09:15:00Z" w16du:dateUtc="2024-12-17T08:15:00Z">
              <w:tcPr>
                <w:tcW w:w="3261" w:type="dxa"/>
                <w:gridSpan w:val="2"/>
                <w:tcBorders>
                  <w:top w:val="single" w:sz="20" w:space="0" w:color="000000"/>
                  <w:left w:val="single" w:sz="20" w:space="0" w:color="000000"/>
                  <w:bottom w:val="single" w:sz="20" w:space="0" w:color="000000"/>
                  <w:right w:val="single" w:sz="20" w:space="0" w:color="000000"/>
                </w:tcBorders>
              </w:tcPr>
            </w:tcPrChange>
          </w:tcPr>
          <w:p w14:paraId="6D00DA66" w14:textId="77777777" w:rsidR="002723BA" w:rsidRPr="000C235A" w:rsidRDefault="002723BA" w:rsidP="007B319A">
            <w:pPr>
              <w:suppressAutoHyphens/>
              <w:snapToGrid w:val="0"/>
              <w:spacing w:after="0" w:line="240" w:lineRule="auto"/>
              <w:ind w:left="709"/>
              <w:jc w:val="center"/>
              <w:rPr>
                <w:rFonts w:ascii="Times New Roman" w:eastAsia="Times New Roman" w:hAnsi="Times New Roman" w:cs="Times New Roman"/>
                <w:kern w:val="1"/>
                <w:sz w:val="20"/>
                <w:szCs w:val="20"/>
                <w:lang w:eastAsia="ar-SA"/>
              </w:rPr>
            </w:pPr>
          </w:p>
        </w:tc>
      </w:tr>
      <w:tr w:rsidR="002723BA" w:rsidRPr="000C235A" w14:paraId="5F6D3E5B" w14:textId="77777777" w:rsidTr="00A73AA4">
        <w:trPr>
          <w:trHeight w:val="255"/>
          <w:trPrChange w:id="59" w:author="Alice Valčíková" w:date="2024-12-17T09:15:00Z" w16du:dateUtc="2024-12-17T08:15:00Z">
            <w:trPr>
              <w:gridBefore w:val="1"/>
              <w:trHeight w:val="255"/>
            </w:trPr>
          </w:trPrChange>
        </w:trPr>
        <w:tc>
          <w:tcPr>
            <w:tcW w:w="1181" w:type="dxa"/>
            <w:tcBorders>
              <w:top w:val="single" w:sz="20" w:space="0" w:color="000000"/>
              <w:left w:val="single" w:sz="20" w:space="0" w:color="000000"/>
              <w:bottom w:val="single" w:sz="20" w:space="0" w:color="000000"/>
            </w:tcBorders>
            <w:shd w:val="clear" w:color="auto" w:fill="auto"/>
            <w:vAlign w:val="bottom"/>
            <w:tcPrChange w:id="60" w:author="Alice Valčíková" w:date="2024-12-17T09:15:00Z" w16du:dateUtc="2024-12-17T08:15:00Z">
              <w:tcPr>
                <w:tcW w:w="1181" w:type="dxa"/>
                <w:gridSpan w:val="2"/>
                <w:tcBorders>
                  <w:top w:val="single" w:sz="20" w:space="0" w:color="000000"/>
                  <w:left w:val="single" w:sz="20" w:space="0" w:color="000000"/>
                  <w:bottom w:val="single" w:sz="20" w:space="0" w:color="000000"/>
                </w:tcBorders>
                <w:shd w:val="clear" w:color="auto" w:fill="auto"/>
                <w:vAlign w:val="bottom"/>
              </w:tcPr>
            </w:tcPrChange>
          </w:tcPr>
          <w:p w14:paraId="03D064BA" w14:textId="77777777" w:rsidR="002723BA" w:rsidRPr="000C235A"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Kód</w:t>
            </w:r>
          </w:p>
        </w:tc>
        <w:tc>
          <w:tcPr>
            <w:tcW w:w="4298" w:type="dxa"/>
            <w:tcBorders>
              <w:top w:val="single" w:sz="20" w:space="0" w:color="000000"/>
              <w:left w:val="single" w:sz="20" w:space="0" w:color="000000"/>
              <w:bottom w:val="single" w:sz="20" w:space="0" w:color="000000"/>
            </w:tcBorders>
            <w:shd w:val="clear" w:color="auto" w:fill="auto"/>
            <w:vAlign w:val="bottom"/>
            <w:tcPrChange w:id="61" w:author="Alice Valčíková" w:date="2024-12-17T09:15:00Z" w16du:dateUtc="2024-12-17T08:15:00Z">
              <w:tcPr>
                <w:tcW w:w="3447" w:type="dxa"/>
                <w:gridSpan w:val="2"/>
                <w:tcBorders>
                  <w:top w:val="single" w:sz="20" w:space="0" w:color="000000"/>
                  <w:left w:val="single" w:sz="20" w:space="0" w:color="000000"/>
                  <w:bottom w:val="single" w:sz="20" w:space="0" w:color="000000"/>
                </w:tcBorders>
                <w:shd w:val="clear" w:color="auto" w:fill="auto"/>
                <w:vAlign w:val="bottom"/>
              </w:tcPr>
            </w:tcPrChange>
          </w:tcPr>
          <w:p w14:paraId="6CB4ED90" w14:textId="77777777" w:rsidR="002723BA" w:rsidRPr="000C235A" w:rsidRDefault="002723BA" w:rsidP="007B319A">
            <w:pPr>
              <w:suppressAutoHyphens/>
              <w:spacing w:before="28" w:after="100" w:line="240" w:lineRule="auto"/>
              <w:ind w:left="140"/>
              <w:jc w:val="both"/>
              <w:rPr>
                <w:rFonts w:ascii="Times New Roman" w:eastAsia="Times New Roman" w:hAnsi="Times New Roman" w:cs="Times New Roman"/>
                <w:b/>
                <w:bCs/>
                <w:kern w:val="1"/>
                <w:sz w:val="24"/>
                <w:szCs w:val="24"/>
                <w:lang w:eastAsia="ar-SA"/>
              </w:rPr>
            </w:pPr>
            <w:r w:rsidRPr="000C235A">
              <w:rPr>
                <w:rFonts w:ascii="Times New Roman" w:eastAsia="Times New Roman" w:hAnsi="Times New Roman" w:cs="Times New Roman"/>
                <w:b/>
                <w:bCs/>
                <w:kern w:val="1"/>
                <w:sz w:val="20"/>
                <w:szCs w:val="20"/>
                <w:lang w:eastAsia="ar-SA"/>
              </w:rPr>
              <w:t>Název odpadu</w:t>
            </w:r>
          </w:p>
        </w:tc>
        <w:tc>
          <w:tcPr>
            <w:tcW w:w="283" w:type="dxa"/>
            <w:tcBorders>
              <w:top w:val="single" w:sz="20" w:space="0" w:color="000000"/>
              <w:left w:val="single" w:sz="20" w:space="0" w:color="000000"/>
              <w:bottom w:val="single" w:sz="20" w:space="0" w:color="000000"/>
              <w:right w:val="single" w:sz="20" w:space="0" w:color="000000"/>
            </w:tcBorders>
            <w:shd w:val="clear" w:color="auto" w:fill="auto"/>
            <w:vAlign w:val="center"/>
            <w:tcPrChange w:id="62" w:author="Alice Valčíková" w:date="2024-12-17T09:15:00Z" w16du:dateUtc="2024-12-17T08:15:00Z">
              <w:tcPr>
                <w:tcW w:w="1134" w:type="dxa"/>
                <w:gridSpan w:val="3"/>
                <w:tcBorders>
                  <w:top w:val="single" w:sz="20" w:space="0" w:color="000000"/>
                  <w:left w:val="single" w:sz="20" w:space="0" w:color="000000"/>
                  <w:bottom w:val="single" w:sz="20" w:space="0" w:color="000000"/>
                  <w:right w:val="single" w:sz="20" w:space="0" w:color="000000"/>
                </w:tcBorders>
                <w:shd w:val="clear" w:color="auto" w:fill="auto"/>
                <w:vAlign w:val="center"/>
              </w:tcPr>
            </w:tcPrChange>
          </w:tcPr>
          <w:p w14:paraId="740A9DC7" w14:textId="77777777" w:rsidR="002723BA" w:rsidRPr="000C235A" w:rsidRDefault="002723BA" w:rsidP="007B319A">
            <w:pPr>
              <w:suppressAutoHyphens/>
              <w:spacing w:after="0" w:line="240" w:lineRule="auto"/>
              <w:jc w:val="center"/>
              <w:rPr>
                <w:rFonts w:ascii="Times New Roman" w:eastAsia="Times New Roman" w:hAnsi="Times New Roman" w:cs="Times New Roman"/>
                <w:kern w:val="1"/>
                <w:sz w:val="20"/>
                <w:szCs w:val="20"/>
                <w:lang w:val="hu-HU" w:eastAsia="ar-SA"/>
              </w:rPr>
            </w:pPr>
            <w:r w:rsidRPr="000C235A">
              <w:rPr>
                <w:rFonts w:ascii="Times New Roman" w:eastAsia="Times New Roman" w:hAnsi="Times New Roman" w:cs="Times New Roman"/>
                <w:b/>
                <w:bCs/>
                <w:kern w:val="1"/>
                <w:sz w:val="20"/>
                <w:szCs w:val="20"/>
                <w:lang w:eastAsia="ar-SA"/>
              </w:rPr>
              <w:t>Kategorie</w:t>
            </w:r>
          </w:p>
        </w:tc>
        <w:tc>
          <w:tcPr>
            <w:tcW w:w="992" w:type="dxa"/>
            <w:tcBorders>
              <w:top w:val="single" w:sz="20" w:space="0" w:color="000000"/>
              <w:left w:val="single" w:sz="20" w:space="0" w:color="000000"/>
              <w:bottom w:val="single" w:sz="20" w:space="0" w:color="000000"/>
              <w:right w:val="single" w:sz="20" w:space="0" w:color="000000"/>
            </w:tcBorders>
            <w:vAlign w:val="center"/>
            <w:tcPrChange w:id="63" w:author="Alice Valčíková" w:date="2024-12-17T09:15:00Z" w16du:dateUtc="2024-12-17T08:15:00Z">
              <w:tcPr>
                <w:tcW w:w="992" w:type="dxa"/>
                <w:gridSpan w:val="2"/>
                <w:tcBorders>
                  <w:top w:val="single" w:sz="20" w:space="0" w:color="000000"/>
                  <w:left w:val="single" w:sz="20" w:space="0" w:color="000000"/>
                  <w:bottom w:val="single" w:sz="20" w:space="0" w:color="000000"/>
                  <w:right w:val="single" w:sz="20" w:space="0" w:color="000000"/>
                </w:tcBorders>
                <w:vAlign w:val="center"/>
              </w:tcPr>
            </w:tcPrChange>
          </w:tcPr>
          <w:p w14:paraId="5653CDDB" w14:textId="77777777" w:rsidR="002723BA" w:rsidRPr="000C235A" w:rsidRDefault="002723BA" w:rsidP="007B319A">
            <w:pPr>
              <w:suppressAutoHyphens/>
              <w:spacing w:after="0" w:line="240" w:lineRule="auto"/>
              <w:jc w:val="center"/>
              <w:rPr>
                <w:rFonts w:ascii="Times New Roman" w:eastAsia="Times New Roman" w:hAnsi="Times New Roman" w:cs="Times New Roman"/>
                <w:b/>
                <w:bCs/>
                <w:kern w:val="1"/>
                <w:sz w:val="20"/>
                <w:szCs w:val="20"/>
                <w:lang w:eastAsia="ar-SA"/>
              </w:rPr>
            </w:pPr>
            <w:r>
              <w:rPr>
                <w:rFonts w:ascii="Times New Roman" w:eastAsia="Times New Roman" w:hAnsi="Times New Roman" w:cs="Times New Roman"/>
                <w:b/>
                <w:bCs/>
                <w:kern w:val="1"/>
                <w:sz w:val="20"/>
                <w:szCs w:val="20"/>
                <w:lang w:eastAsia="ar-SA"/>
              </w:rPr>
              <w:t>Tuny</w:t>
            </w:r>
          </w:p>
        </w:tc>
        <w:tc>
          <w:tcPr>
            <w:tcW w:w="3261" w:type="dxa"/>
            <w:tcBorders>
              <w:top w:val="single" w:sz="20" w:space="0" w:color="000000"/>
              <w:left w:val="single" w:sz="20" w:space="0" w:color="000000"/>
              <w:bottom w:val="single" w:sz="20" w:space="0" w:color="000000"/>
              <w:right w:val="single" w:sz="20" w:space="0" w:color="000000"/>
            </w:tcBorders>
            <w:vAlign w:val="center"/>
            <w:tcPrChange w:id="64" w:author="Alice Valčíková" w:date="2024-12-17T09:15:00Z" w16du:dateUtc="2024-12-17T08:15:00Z">
              <w:tcPr>
                <w:tcW w:w="3261" w:type="dxa"/>
                <w:gridSpan w:val="2"/>
                <w:tcBorders>
                  <w:top w:val="single" w:sz="20" w:space="0" w:color="000000"/>
                  <w:left w:val="single" w:sz="20" w:space="0" w:color="000000"/>
                  <w:bottom w:val="single" w:sz="20" w:space="0" w:color="000000"/>
                  <w:right w:val="single" w:sz="20" w:space="0" w:color="000000"/>
                </w:tcBorders>
                <w:vAlign w:val="center"/>
              </w:tcPr>
            </w:tcPrChange>
          </w:tcPr>
          <w:p w14:paraId="680D406B" w14:textId="77777777" w:rsidR="002723BA" w:rsidRDefault="002723BA" w:rsidP="007B319A">
            <w:pPr>
              <w:suppressAutoHyphens/>
              <w:spacing w:after="0" w:line="240" w:lineRule="auto"/>
              <w:jc w:val="center"/>
              <w:rPr>
                <w:rFonts w:ascii="Times New Roman" w:eastAsia="Times New Roman" w:hAnsi="Times New Roman" w:cs="Times New Roman"/>
                <w:b/>
                <w:bCs/>
                <w:kern w:val="1"/>
                <w:sz w:val="20"/>
                <w:szCs w:val="20"/>
                <w:lang w:eastAsia="ar-SA"/>
              </w:rPr>
            </w:pPr>
            <w:r>
              <w:rPr>
                <w:rFonts w:ascii="Times New Roman" w:eastAsia="Times New Roman" w:hAnsi="Times New Roman" w:cs="Times New Roman"/>
                <w:b/>
                <w:bCs/>
                <w:kern w:val="1"/>
                <w:sz w:val="20"/>
                <w:szCs w:val="20"/>
                <w:lang w:eastAsia="ar-SA"/>
              </w:rPr>
              <w:t>Nakládání s odpadem</w:t>
            </w:r>
          </w:p>
        </w:tc>
      </w:tr>
      <w:tr w:rsidR="002723BA" w:rsidRPr="000C235A" w14:paraId="1B741FB4" w14:textId="77777777" w:rsidTr="00A73AA4">
        <w:trPr>
          <w:trHeight w:val="255"/>
          <w:trPrChange w:id="65"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66"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7CFE2210"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17 01 01</w:t>
            </w:r>
          </w:p>
        </w:tc>
        <w:tc>
          <w:tcPr>
            <w:tcW w:w="4298" w:type="dxa"/>
            <w:tcBorders>
              <w:top w:val="single" w:sz="4" w:space="0" w:color="000000"/>
              <w:left w:val="single" w:sz="4" w:space="0" w:color="000000"/>
              <w:bottom w:val="single" w:sz="4" w:space="0" w:color="000000"/>
            </w:tcBorders>
            <w:shd w:val="clear" w:color="auto" w:fill="auto"/>
            <w:vAlign w:val="bottom"/>
            <w:tcPrChange w:id="67"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3C6DCD6D"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Beton</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68"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5B6EB420"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69"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41010E2F"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p w14:paraId="608A03C1" w14:textId="1B3585A5"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del w:id="70" w:author="Alice Valčíková" w:date="2024-12-17T09:29:00Z" w16du:dateUtc="2024-12-17T08:29:00Z">
              <w:r w:rsidDel="00B63BAF">
                <w:rPr>
                  <w:rFonts w:ascii="Times New Roman" w:eastAsia="Times New Roman" w:hAnsi="Times New Roman" w:cs="Times New Roman"/>
                  <w:kern w:val="1"/>
                  <w:sz w:val="20"/>
                  <w:szCs w:val="20"/>
                  <w:lang w:eastAsia="ar-SA"/>
                </w:rPr>
                <w:delText>17,8</w:delText>
              </w:r>
            </w:del>
            <w:ins w:id="71" w:author="Alice Valčíková" w:date="2024-12-17T09:29:00Z" w16du:dateUtc="2024-12-17T08:29:00Z">
              <w:r w:rsidR="00B63BAF">
                <w:rPr>
                  <w:rFonts w:ascii="Times New Roman" w:eastAsia="Times New Roman" w:hAnsi="Times New Roman" w:cs="Times New Roman"/>
                  <w:kern w:val="1"/>
                  <w:sz w:val="20"/>
                  <w:szCs w:val="20"/>
                  <w:lang w:eastAsia="ar-SA"/>
                </w:rPr>
                <w:t>97,67</w:t>
              </w:r>
            </w:ins>
          </w:p>
        </w:tc>
        <w:tc>
          <w:tcPr>
            <w:tcW w:w="3261" w:type="dxa"/>
            <w:tcBorders>
              <w:top w:val="single" w:sz="4" w:space="0" w:color="000000"/>
              <w:left w:val="single" w:sz="4" w:space="0" w:color="000000"/>
              <w:bottom w:val="single" w:sz="4" w:space="0" w:color="000000"/>
              <w:right w:val="single" w:sz="4" w:space="0" w:color="000000"/>
            </w:tcBorders>
            <w:tcPrChange w:id="72"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29BEE56C"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57570908" w14:textId="77777777" w:rsidTr="00A73AA4">
        <w:trPr>
          <w:trHeight w:val="255"/>
          <w:trPrChange w:id="73"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74"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50F0EA19"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lastRenderedPageBreak/>
              <w:t>17 01 02</w:t>
            </w:r>
          </w:p>
        </w:tc>
        <w:tc>
          <w:tcPr>
            <w:tcW w:w="4298" w:type="dxa"/>
            <w:tcBorders>
              <w:top w:val="single" w:sz="4" w:space="0" w:color="000000"/>
              <w:left w:val="single" w:sz="4" w:space="0" w:color="000000"/>
              <w:bottom w:val="single" w:sz="4" w:space="0" w:color="000000"/>
            </w:tcBorders>
            <w:shd w:val="clear" w:color="auto" w:fill="auto"/>
            <w:vAlign w:val="bottom"/>
            <w:tcPrChange w:id="75"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45519347"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Cihly</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76"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658BEE98"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77"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444D3B53"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p w14:paraId="61E9AD87" w14:textId="4A8A43A9"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del w:id="78" w:author="Alice Valčíková" w:date="2024-12-17T09:27:00Z" w16du:dateUtc="2024-12-17T08:27:00Z">
              <w:r w:rsidDel="00B63BAF">
                <w:rPr>
                  <w:rFonts w:ascii="Times New Roman" w:eastAsia="Times New Roman" w:hAnsi="Times New Roman" w:cs="Times New Roman"/>
                  <w:kern w:val="1"/>
                  <w:sz w:val="20"/>
                  <w:szCs w:val="20"/>
                  <w:lang w:eastAsia="ar-SA"/>
                </w:rPr>
                <w:delText>8,6</w:delText>
              </w:r>
            </w:del>
            <w:ins w:id="79" w:author="Alice Valčíková" w:date="2024-12-17T09:29:00Z" w16du:dateUtc="2024-12-17T08:29:00Z">
              <w:r w:rsidR="00B63BAF">
                <w:rPr>
                  <w:rFonts w:ascii="Times New Roman" w:eastAsia="Times New Roman" w:hAnsi="Times New Roman" w:cs="Times New Roman"/>
                  <w:kern w:val="1"/>
                  <w:sz w:val="20"/>
                  <w:szCs w:val="20"/>
                  <w:lang w:eastAsia="ar-SA"/>
                </w:rPr>
                <w:t>43</w:t>
              </w:r>
            </w:ins>
            <w:ins w:id="80" w:author="Alice Valčíková" w:date="2024-12-17T09:30:00Z" w16du:dateUtc="2024-12-17T08:30:00Z">
              <w:r w:rsidR="00B63BAF">
                <w:rPr>
                  <w:rFonts w:ascii="Times New Roman" w:eastAsia="Times New Roman" w:hAnsi="Times New Roman" w:cs="Times New Roman"/>
                  <w:kern w:val="1"/>
                  <w:sz w:val="20"/>
                  <w:szCs w:val="20"/>
                  <w:lang w:eastAsia="ar-SA"/>
                </w:rPr>
                <w:t>,9</w:t>
              </w:r>
            </w:ins>
          </w:p>
        </w:tc>
        <w:tc>
          <w:tcPr>
            <w:tcW w:w="3261" w:type="dxa"/>
            <w:tcBorders>
              <w:top w:val="single" w:sz="4" w:space="0" w:color="000000"/>
              <w:left w:val="single" w:sz="4" w:space="0" w:color="000000"/>
              <w:bottom w:val="single" w:sz="4" w:space="0" w:color="000000"/>
              <w:right w:val="single" w:sz="4" w:space="0" w:color="000000"/>
            </w:tcBorders>
            <w:tcPrChange w:id="81"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5CB2EDBB"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142143F7" w14:textId="77777777" w:rsidTr="00A73AA4">
        <w:trPr>
          <w:trHeight w:val="255"/>
          <w:trPrChange w:id="82"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83"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4102598A"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17 02 01</w:t>
            </w:r>
          </w:p>
        </w:tc>
        <w:tc>
          <w:tcPr>
            <w:tcW w:w="4298" w:type="dxa"/>
            <w:tcBorders>
              <w:top w:val="single" w:sz="4" w:space="0" w:color="000000"/>
              <w:left w:val="single" w:sz="4" w:space="0" w:color="000000"/>
              <w:bottom w:val="single" w:sz="4" w:space="0" w:color="000000"/>
            </w:tcBorders>
            <w:shd w:val="clear" w:color="auto" w:fill="auto"/>
            <w:vAlign w:val="bottom"/>
            <w:tcPrChange w:id="84"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1231D09D"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Dřevo</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85"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1C1CC378"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86"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1683A16C"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p w14:paraId="52D46302" w14:textId="40D20B84"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del w:id="87" w:author="Alice Valčíková" w:date="2024-12-17T09:28:00Z" w16du:dateUtc="2024-12-17T08:28:00Z">
              <w:r w:rsidDel="00B63BAF">
                <w:rPr>
                  <w:rFonts w:ascii="Times New Roman" w:eastAsia="Times New Roman" w:hAnsi="Times New Roman" w:cs="Times New Roman"/>
                  <w:kern w:val="1"/>
                  <w:sz w:val="20"/>
                  <w:szCs w:val="20"/>
                  <w:lang w:eastAsia="ar-SA"/>
                </w:rPr>
                <w:delText>10,8</w:delText>
              </w:r>
            </w:del>
            <w:ins w:id="88" w:author="Alice Valčíková" w:date="2024-12-17T09:28:00Z" w16du:dateUtc="2024-12-17T08:28:00Z">
              <w:r w:rsidR="00B63BAF">
                <w:rPr>
                  <w:rFonts w:ascii="Times New Roman" w:eastAsia="Times New Roman" w:hAnsi="Times New Roman" w:cs="Times New Roman"/>
                  <w:kern w:val="1"/>
                  <w:sz w:val="20"/>
                  <w:szCs w:val="20"/>
                  <w:lang w:eastAsia="ar-SA"/>
                </w:rPr>
                <w:t>38</w:t>
              </w:r>
            </w:ins>
          </w:p>
        </w:tc>
        <w:tc>
          <w:tcPr>
            <w:tcW w:w="3261" w:type="dxa"/>
            <w:tcBorders>
              <w:top w:val="single" w:sz="4" w:space="0" w:color="000000"/>
              <w:left w:val="single" w:sz="4" w:space="0" w:color="000000"/>
              <w:bottom w:val="single" w:sz="4" w:space="0" w:color="000000"/>
              <w:right w:val="single" w:sz="4" w:space="0" w:color="000000"/>
            </w:tcBorders>
            <w:tcPrChange w:id="89"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38E71519"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4DBE4576" w14:textId="77777777" w:rsidTr="00A73AA4">
        <w:trPr>
          <w:trHeight w:val="255"/>
          <w:trPrChange w:id="90"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91"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5B391313"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17 02 02</w:t>
            </w:r>
          </w:p>
        </w:tc>
        <w:tc>
          <w:tcPr>
            <w:tcW w:w="4298" w:type="dxa"/>
            <w:tcBorders>
              <w:top w:val="single" w:sz="4" w:space="0" w:color="000000"/>
              <w:left w:val="single" w:sz="4" w:space="0" w:color="000000"/>
              <w:bottom w:val="single" w:sz="4" w:space="0" w:color="000000"/>
            </w:tcBorders>
            <w:shd w:val="clear" w:color="auto" w:fill="auto"/>
            <w:vAlign w:val="bottom"/>
            <w:tcPrChange w:id="92"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379DB085"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Sklo</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93"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3789B862"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94"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397347D1"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p w14:paraId="1696E9F4"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0,5</w:t>
            </w:r>
          </w:p>
        </w:tc>
        <w:tc>
          <w:tcPr>
            <w:tcW w:w="3261" w:type="dxa"/>
            <w:tcBorders>
              <w:top w:val="single" w:sz="4" w:space="0" w:color="000000"/>
              <w:left w:val="single" w:sz="4" w:space="0" w:color="000000"/>
              <w:bottom w:val="single" w:sz="4" w:space="0" w:color="000000"/>
              <w:right w:val="single" w:sz="4" w:space="0" w:color="000000"/>
            </w:tcBorders>
            <w:tcPrChange w:id="95"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369A04FE"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393FED5D" w14:textId="77777777" w:rsidTr="00A73AA4">
        <w:trPr>
          <w:trHeight w:val="255"/>
          <w:trPrChange w:id="96"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97"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177B9AC2"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17 02 03</w:t>
            </w:r>
          </w:p>
        </w:tc>
        <w:tc>
          <w:tcPr>
            <w:tcW w:w="4298" w:type="dxa"/>
            <w:tcBorders>
              <w:top w:val="single" w:sz="4" w:space="0" w:color="000000"/>
              <w:left w:val="single" w:sz="4" w:space="0" w:color="000000"/>
              <w:bottom w:val="single" w:sz="4" w:space="0" w:color="000000"/>
            </w:tcBorders>
            <w:shd w:val="clear" w:color="auto" w:fill="auto"/>
            <w:vAlign w:val="bottom"/>
            <w:tcPrChange w:id="98"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7BECC49D"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Plasty</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99"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453FA775"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4"/>
                <w:szCs w:val="24"/>
                <w:lang w:eastAsia="ar-SA"/>
              </w:rPr>
            </w:pPr>
            <w:r w:rsidRPr="000C235A">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100"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3608070D"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p w14:paraId="6D034580" w14:textId="77777777" w:rsidR="002723BA" w:rsidRPr="000C235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0,2</w:t>
            </w:r>
          </w:p>
        </w:tc>
        <w:tc>
          <w:tcPr>
            <w:tcW w:w="3261" w:type="dxa"/>
            <w:tcBorders>
              <w:top w:val="single" w:sz="4" w:space="0" w:color="000000"/>
              <w:left w:val="single" w:sz="4" w:space="0" w:color="000000"/>
              <w:bottom w:val="single" w:sz="4" w:space="0" w:color="000000"/>
              <w:right w:val="single" w:sz="4" w:space="0" w:color="000000"/>
            </w:tcBorders>
            <w:tcPrChange w:id="101"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318E4027" w14:textId="77777777" w:rsidR="002723BA" w:rsidRDefault="002723BA" w:rsidP="007B319A">
            <w:pPr>
              <w:suppressAutoHyphens/>
              <w:spacing w:before="28" w:after="100" w:line="240" w:lineRule="auto"/>
              <w:jc w:val="center"/>
              <w:rPr>
                <w:rFonts w:ascii="Times New Roman" w:eastAsia="Times New Roman" w:hAnsi="Times New Roman" w:cs="Times New Roman"/>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6D11C456" w14:textId="77777777" w:rsidTr="00A73AA4">
        <w:trPr>
          <w:trHeight w:val="255"/>
          <w:trPrChange w:id="102"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103"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6481D06A" w14:textId="77777777" w:rsidR="002723BA" w:rsidRPr="000C235A"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17 03</w:t>
            </w:r>
          </w:p>
        </w:tc>
        <w:tc>
          <w:tcPr>
            <w:tcW w:w="4298" w:type="dxa"/>
            <w:tcBorders>
              <w:top w:val="single" w:sz="4" w:space="0" w:color="000000"/>
              <w:left w:val="single" w:sz="4" w:space="0" w:color="000000"/>
              <w:bottom w:val="single" w:sz="4" w:space="0" w:color="000000"/>
            </w:tcBorders>
            <w:shd w:val="clear" w:color="auto" w:fill="auto"/>
            <w:vAlign w:val="bottom"/>
            <w:tcPrChange w:id="104"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63256539" w14:textId="77777777" w:rsidR="002723BA" w:rsidRPr="000C235A"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Asfaltové směsi, dehet a výrobky z dehtu</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105"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2CA91912"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106"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6E338773"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p>
          <w:p w14:paraId="49E044A8"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w:t>
            </w:r>
          </w:p>
        </w:tc>
        <w:tc>
          <w:tcPr>
            <w:tcW w:w="3261" w:type="dxa"/>
            <w:tcBorders>
              <w:top w:val="single" w:sz="4" w:space="0" w:color="000000"/>
              <w:left w:val="single" w:sz="4" w:space="0" w:color="000000"/>
              <w:bottom w:val="single" w:sz="4" w:space="0" w:color="000000"/>
              <w:right w:val="single" w:sz="4" w:space="0" w:color="000000"/>
            </w:tcBorders>
            <w:tcPrChange w:id="107"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3BB6C0DD" w14:textId="77777777" w:rsidR="002723BA" w:rsidRPr="000C235A" w:rsidRDefault="002723BA" w:rsidP="007B319A">
            <w:pPr>
              <w:suppressAutoHyphens/>
              <w:snapToGrid w:val="0"/>
              <w:spacing w:before="28" w:after="100" w:line="240" w:lineRule="auto"/>
              <w:jc w:val="center"/>
              <w:rPr>
                <w:rFonts w:ascii="Times New Roman" w:eastAsia="Times New Roman" w:hAnsi="Times New Roman" w:cs="Times New Roman"/>
                <w:b/>
                <w:bCs/>
                <w:kern w:val="1"/>
                <w:sz w:val="20"/>
                <w:szCs w:val="20"/>
                <w:lang w:eastAsia="ar-SA"/>
              </w:rPr>
            </w:pPr>
            <w:r>
              <w:rPr>
                <w:rFonts w:eastAsiaTheme="minorEastAsia"/>
                <w:sz w:val="20"/>
                <w:szCs w:val="20"/>
              </w:rPr>
              <w:t>Nejprve bude posouzena možnost zpracování ZAS dle třídy T1-T4. Následně bude určen typ recyklace.</w:t>
            </w:r>
          </w:p>
        </w:tc>
      </w:tr>
      <w:tr w:rsidR="002723BA" w:rsidRPr="000C235A" w14:paraId="07978568" w14:textId="77777777" w:rsidTr="00A73AA4">
        <w:trPr>
          <w:trHeight w:val="255"/>
          <w:trPrChange w:id="108"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109"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5DA60037" w14:textId="77777777" w:rsidR="002723BA" w:rsidRPr="000C235A"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17 04</w:t>
            </w:r>
            <w:r>
              <w:rPr>
                <w:rFonts w:ascii="Times New Roman" w:eastAsia="Times New Roman" w:hAnsi="Times New Roman" w:cs="Times New Roman"/>
                <w:b/>
                <w:bCs/>
                <w:kern w:val="1"/>
                <w:sz w:val="20"/>
                <w:szCs w:val="20"/>
                <w:lang w:eastAsia="ar-SA"/>
              </w:rPr>
              <w:t xml:space="preserve"> 05</w:t>
            </w:r>
          </w:p>
        </w:tc>
        <w:tc>
          <w:tcPr>
            <w:tcW w:w="4298" w:type="dxa"/>
            <w:tcBorders>
              <w:top w:val="single" w:sz="4" w:space="0" w:color="000000"/>
              <w:left w:val="single" w:sz="4" w:space="0" w:color="000000"/>
              <w:bottom w:val="single" w:sz="4" w:space="0" w:color="000000"/>
            </w:tcBorders>
            <w:shd w:val="clear" w:color="auto" w:fill="auto"/>
            <w:vAlign w:val="bottom"/>
            <w:tcPrChange w:id="110"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44632A40" w14:textId="77777777" w:rsidR="002723BA" w:rsidRPr="000C235A"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Pr>
                <w:rFonts w:ascii="Times New Roman" w:eastAsia="Times New Roman" w:hAnsi="Times New Roman" w:cs="Times New Roman"/>
                <w:b/>
                <w:bCs/>
                <w:kern w:val="1"/>
                <w:sz w:val="20"/>
                <w:szCs w:val="20"/>
                <w:lang w:eastAsia="ar-SA"/>
              </w:rPr>
              <w:t>Železo a ocel</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111"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2B58C526"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112"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07900BDD"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p>
          <w:p w14:paraId="3C23D495"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2,4</w:t>
            </w:r>
          </w:p>
        </w:tc>
        <w:tc>
          <w:tcPr>
            <w:tcW w:w="3261" w:type="dxa"/>
            <w:tcBorders>
              <w:top w:val="single" w:sz="4" w:space="0" w:color="000000"/>
              <w:left w:val="single" w:sz="4" w:space="0" w:color="000000"/>
              <w:bottom w:val="single" w:sz="4" w:space="0" w:color="000000"/>
              <w:right w:val="single" w:sz="4" w:space="0" w:color="000000"/>
            </w:tcBorders>
            <w:tcPrChange w:id="113"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459F33EB" w14:textId="77777777" w:rsidR="002723BA" w:rsidRPr="000C235A" w:rsidRDefault="002723BA" w:rsidP="007B319A">
            <w:pPr>
              <w:suppressAutoHyphens/>
              <w:snapToGrid w:val="0"/>
              <w:spacing w:before="28" w:after="100" w:line="240" w:lineRule="auto"/>
              <w:jc w:val="center"/>
              <w:rPr>
                <w:rFonts w:ascii="Times New Roman" w:eastAsia="Times New Roman" w:hAnsi="Times New Roman" w:cs="Times New Roman"/>
                <w:b/>
                <w:bCs/>
                <w:kern w:val="1"/>
                <w:sz w:val="20"/>
                <w:szCs w:val="20"/>
                <w:lang w:eastAsia="ar-SA"/>
              </w:rPr>
            </w:pPr>
            <w:r>
              <w:rPr>
                <w:rFonts w:eastAsiaTheme="minorEastAsia"/>
                <w:sz w:val="20"/>
                <w:szCs w:val="20"/>
              </w:rPr>
              <w:t>Bude kladen důraz na přednostní využití odpadů (např. předání k recyklaci oprávněné osobě)</w:t>
            </w:r>
          </w:p>
        </w:tc>
      </w:tr>
      <w:tr w:rsidR="002723BA" w:rsidRPr="000C235A" w14:paraId="69F9C822" w14:textId="77777777" w:rsidTr="00A73AA4">
        <w:trPr>
          <w:trHeight w:val="255"/>
          <w:trPrChange w:id="114"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vAlign w:val="bottom"/>
            <w:tcPrChange w:id="115"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5AE5A1C0" w14:textId="77777777" w:rsidR="002723BA" w:rsidRPr="000C235A"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17 05</w:t>
            </w:r>
            <w:r>
              <w:rPr>
                <w:rFonts w:ascii="Times New Roman" w:eastAsia="Times New Roman" w:hAnsi="Times New Roman" w:cs="Times New Roman"/>
                <w:b/>
                <w:bCs/>
                <w:kern w:val="1"/>
                <w:sz w:val="20"/>
                <w:szCs w:val="20"/>
                <w:lang w:eastAsia="ar-SA"/>
              </w:rPr>
              <w:t xml:space="preserve"> 04</w:t>
            </w:r>
          </w:p>
        </w:tc>
        <w:tc>
          <w:tcPr>
            <w:tcW w:w="4298" w:type="dxa"/>
            <w:tcBorders>
              <w:top w:val="single" w:sz="4" w:space="0" w:color="000000"/>
              <w:left w:val="single" w:sz="4" w:space="0" w:color="000000"/>
              <w:bottom w:val="single" w:sz="4" w:space="0" w:color="000000"/>
            </w:tcBorders>
            <w:shd w:val="clear" w:color="auto" w:fill="auto"/>
            <w:vAlign w:val="bottom"/>
            <w:tcPrChange w:id="116"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367B1AB7" w14:textId="77777777" w:rsidR="002723BA" w:rsidRPr="000C235A"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0C235A">
              <w:rPr>
                <w:rFonts w:ascii="Times New Roman" w:eastAsia="Times New Roman" w:hAnsi="Times New Roman" w:cs="Times New Roman"/>
                <w:b/>
                <w:bCs/>
                <w:kern w:val="1"/>
                <w:sz w:val="20"/>
                <w:szCs w:val="20"/>
                <w:lang w:eastAsia="ar-SA"/>
              </w:rPr>
              <w:t xml:space="preserve">Zemina </w:t>
            </w:r>
            <w:r>
              <w:rPr>
                <w:rFonts w:ascii="Times New Roman" w:eastAsia="Times New Roman" w:hAnsi="Times New Roman" w:cs="Times New Roman"/>
                <w:b/>
                <w:bCs/>
                <w:kern w:val="1"/>
                <w:sz w:val="20"/>
                <w:szCs w:val="20"/>
                <w:lang w:eastAsia="ar-SA"/>
              </w:rPr>
              <w:t>a kameny</w:t>
            </w:r>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117"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2BBCC1C3"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118"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0362232B"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p>
          <w:p w14:paraId="66EBED7A" w14:textId="1294A386"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del w:id="119" w:author="Alice Valčíková" w:date="2024-12-17T09:32:00Z" w16du:dateUtc="2024-12-17T08:32:00Z">
              <w:r w:rsidDel="00B63BAF">
                <w:rPr>
                  <w:rFonts w:ascii="Times New Roman" w:eastAsia="Times New Roman" w:hAnsi="Times New Roman" w:cs="Times New Roman"/>
                  <w:kern w:val="1"/>
                  <w:sz w:val="20"/>
                  <w:szCs w:val="20"/>
                  <w:lang w:eastAsia="ar-SA"/>
                </w:rPr>
                <w:delText>3</w:delText>
              </w:r>
              <w:r w:rsidRPr="00FB1FE8" w:rsidDel="00B63BAF">
                <w:rPr>
                  <w:rFonts w:ascii="Times New Roman" w:eastAsia="Times New Roman" w:hAnsi="Times New Roman" w:cs="Times New Roman"/>
                  <w:kern w:val="1"/>
                  <w:sz w:val="20"/>
                  <w:szCs w:val="20"/>
                  <w:lang w:eastAsia="ar-SA"/>
                </w:rPr>
                <w:delText>,3</w:delText>
              </w:r>
            </w:del>
            <w:ins w:id="120" w:author="Alice Valčíková" w:date="2024-12-17T09:32:00Z" w16du:dateUtc="2024-12-17T08:32:00Z">
              <w:r w:rsidR="00B63BAF">
                <w:rPr>
                  <w:rFonts w:ascii="Times New Roman" w:eastAsia="Times New Roman" w:hAnsi="Times New Roman" w:cs="Times New Roman"/>
                  <w:kern w:val="1"/>
                  <w:sz w:val="20"/>
                  <w:szCs w:val="20"/>
                  <w:lang w:eastAsia="ar-SA"/>
                </w:rPr>
                <w:t>73,5</w:t>
              </w:r>
            </w:ins>
          </w:p>
        </w:tc>
        <w:tc>
          <w:tcPr>
            <w:tcW w:w="3261" w:type="dxa"/>
            <w:tcBorders>
              <w:top w:val="single" w:sz="4" w:space="0" w:color="000000"/>
              <w:left w:val="single" w:sz="4" w:space="0" w:color="000000"/>
              <w:bottom w:val="single" w:sz="4" w:space="0" w:color="000000"/>
              <w:right w:val="single" w:sz="4" w:space="0" w:color="000000"/>
            </w:tcBorders>
            <w:tcPrChange w:id="121"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04025EC1" w14:textId="77777777" w:rsidR="002723BA" w:rsidRPr="000C235A" w:rsidRDefault="002723BA" w:rsidP="007B319A">
            <w:pPr>
              <w:suppressAutoHyphens/>
              <w:snapToGrid w:val="0"/>
              <w:spacing w:before="28" w:after="100" w:line="240" w:lineRule="auto"/>
              <w:jc w:val="center"/>
              <w:rPr>
                <w:rFonts w:ascii="Times New Roman" w:eastAsia="Times New Roman" w:hAnsi="Times New Roman" w:cs="Times New Roman"/>
                <w:b/>
                <w:bCs/>
                <w:kern w:val="1"/>
                <w:sz w:val="20"/>
                <w:szCs w:val="20"/>
                <w:lang w:eastAsia="ar-SA"/>
              </w:rPr>
            </w:pPr>
            <w:r>
              <w:rPr>
                <w:rFonts w:eastAsiaTheme="minorEastAsia"/>
                <w:sz w:val="20"/>
                <w:szCs w:val="20"/>
              </w:rPr>
              <w:t>Bude kladen důraz na přednostní využití odpadů (např. zpětným využitím v rámci terénních úprav)</w:t>
            </w:r>
          </w:p>
        </w:tc>
      </w:tr>
      <w:tr w:rsidR="00043CAD" w:rsidRPr="000C235A" w14:paraId="7465BA08" w14:textId="77777777" w:rsidTr="00A73AA4">
        <w:trPr>
          <w:trHeight w:val="255"/>
          <w:ins w:id="122" w:author="Alice Valčíková" w:date="2024-12-16T12:09:00Z"/>
          <w:trPrChange w:id="123" w:author="Alice Valčíková" w:date="2024-12-17T09:15:00Z" w16du:dateUtc="2024-12-17T08:15:00Z">
            <w:trPr>
              <w:gridAfter w:val="0"/>
              <w:trHeight w:val="255"/>
            </w:trPr>
          </w:trPrChange>
        </w:trPr>
        <w:tc>
          <w:tcPr>
            <w:tcW w:w="1181" w:type="dxa"/>
            <w:tcBorders>
              <w:top w:val="single" w:sz="4" w:space="0" w:color="000000"/>
              <w:left w:val="single" w:sz="4" w:space="0" w:color="000000"/>
              <w:bottom w:val="single" w:sz="4" w:space="0" w:color="000000"/>
            </w:tcBorders>
            <w:shd w:val="clear" w:color="auto" w:fill="auto"/>
            <w:vAlign w:val="center"/>
            <w:tcPrChange w:id="124"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vAlign w:val="bottom"/>
              </w:tcPr>
            </w:tcPrChange>
          </w:tcPr>
          <w:p w14:paraId="7FF7DBA3" w14:textId="7ABD598D" w:rsidR="00043CAD" w:rsidRPr="000C235A" w:rsidRDefault="00043CAD">
            <w:pPr>
              <w:suppressAutoHyphens/>
              <w:spacing w:before="28" w:after="100" w:line="240" w:lineRule="auto"/>
              <w:rPr>
                <w:ins w:id="125" w:author="Alice Valčíková" w:date="2024-12-16T12:09:00Z" w16du:dateUtc="2024-12-16T11:09:00Z"/>
                <w:rFonts w:ascii="Times New Roman" w:eastAsia="Times New Roman" w:hAnsi="Times New Roman" w:cs="Times New Roman"/>
                <w:b/>
                <w:bCs/>
                <w:kern w:val="1"/>
                <w:sz w:val="20"/>
                <w:szCs w:val="20"/>
                <w:lang w:eastAsia="ar-SA"/>
              </w:rPr>
              <w:pPrChange w:id="126" w:author="Alice Valčíková" w:date="2024-12-16T12:14:00Z" w16du:dateUtc="2024-12-16T11:14:00Z">
                <w:pPr>
                  <w:suppressAutoHyphens/>
                  <w:spacing w:before="28" w:after="100" w:line="240" w:lineRule="auto"/>
                  <w:jc w:val="both"/>
                </w:pPr>
              </w:pPrChange>
            </w:pPr>
            <w:ins w:id="127" w:author="Alice Valčíková" w:date="2024-12-16T12:10:00Z" w16du:dateUtc="2024-12-16T11:10:00Z">
              <w:r>
                <w:rPr>
                  <w:rFonts w:ascii="Times New Roman" w:eastAsia="Times New Roman" w:hAnsi="Times New Roman" w:cs="Times New Roman"/>
                  <w:b/>
                  <w:bCs/>
                  <w:kern w:val="1"/>
                  <w:sz w:val="20"/>
                  <w:szCs w:val="20"/>
                  <w:lang w:eastAsia="ar-SA"/>
                </w:rPr>
                <w:t>17 06 05*</w:t>
              </w:r>
            </w:ins>
          </w:p>
        </w:tc>
        <w:tc>
          <w:tcPr>
            <w:tcW w:w="4298" w:type="dxa"/>
            <w:tcBorders>
              <w:top w:val="single" w:sz="4" w:space="0" w:color="000000"/>
              <w:left w:val="single" w:sz="4" w:space="0" w:color="000000"/>
              <w:bottom w:val="single" w:sz="4" w:space="0" w:color="000000"/>
            </w:tcBorders>
            <w:shd w:val="clear" w:color="auto" w:fill="auto"/>
            <w:vAlign w:val="center"/>
            <w:tcPrChange w:id="128"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vAlign w:val="bottom"/>
              </w:tcPr>
            </w:tcPrChange>
          </w:tcPr>
          <w:p w14:paraId="62B1E63D" w14:textId="041D7C0F" w:rsidR="00043CAD" w:rsidRPr="000C235A" w:rsidRDefault="00043CAD">
            <w:pPr>
              <w:suppressAutoHyphens/>
              <w:spacing w:before="28" w:after="100" w:line="240" w:lineRule="auto"/>
              <w:ind w:left="140"/>
              <w:rPr>
                <w:ins w:id="129" w:author="Alice Valčíková" w:date="2024-12-16T12:09:00Z" w16du:dateUtc="2024-12-16T11:09:00Z"/>
                <w:rFonts w:ascii="Times New Roman" w:eastAsia="Times New Roman" w:hAnsi="Times New Roman" w:cs="Times New Roman"/>
                <w:b/>
                <w:bCs/>
                <w:kern w:val="1"/>
                <w:sz w:val="20"/>
                <w:szCs w:val="20"/>
                <w:lang w:eastAsia="ar-SA"/>
              </w:rPr>
              <w:pPrChange w:id="130" w:author="Alice Valčíková" w:date="2024-12-16T12:14:00Z" w16du:dateUtc="2024-12-16T11:14:00Z">
                <w:pPr>
                  <w:suppressAutoHyphens/>
                  <w:spacing w:before="28" w:after="100" w:line="240" w:lineRule="auto"/>
                  <w:ind w:left="140"/>
                  <w:jc w:val="both"/>
                </w:pPr>
              </w:pPrChange>
            </w:pPr>
            <w:ins w:id="131" w:author="Alice Valčíková" w:date="2024-12-16T12:10:00Z">
              <w:r w:rsidRPr="00043CAD">
                <w:rPr>
                  <w:rFonts w:ascii="Times New Roman" w:eastAsia="Times New Roman" w:hAnsi="Times New Roman" w:cs="Times New Roman"/>
                  <w:b/>
                  <w:bCs/>
                  <w:kern w:val="1"/>
                  <w:sz w:val="20"/>
                  <w:szCs w:val="20"/>
                  <w:lang w:eastAsia="ar-SA"/>
                </w:rPr>
                <w:t>Stavební materiály obsahující azbest</w:t>
              </w:r>
            </w:ins>
          </w:p>
        </w:tc>
        <w:tc>
          <w:tcPr>
            <w:tcW w:w="283" w:type="dxa"/>
            <w:tcBorders>
              <w:top w:val="single" w:sz="4" w:space="0" w:color="000000"/>
              <w:left w:val="single" w:sz="4" w:space="0" w:color="000000"/>
              <w:bottom w:val="single" w:sz="4" w:space="0" w:color="000000"/>
              <w:right w:val="single" w:sz="4" w:space="0" w:color="000000"/>
            </w:tcBorders>
            <w:shd w:val="clear" w:color="auto" w:fill="auto"/>
            <w:vAlign w:val="center"/>
            <w:tcPrChange w:id="132"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14:paraId="5DDA8CE6" w14:textId="2729E749" w:rsidR="00043CAD" w:rsidRPr="00FB1FE8" w:rsidRDefault="00043CAD" w:rsidP="00043CAD">
            <w:pPr>
              <w:suppressAutoHyphens/>
              <w:snapToGrid w:val="0"/>
              <w:spacing w:before="28" w:after="100" w:line="240" w:lineRule="auto"/>
              <w:jc w:val="center"/>
              <w:rPr>
                <w:ins w:id="133" w:author="Alice Valčíková" w:date="2024-12-16T12:09:00Z" w16du:dateUtc="2024-12-16T11:09:00Z"/>
                <w:rFonts w:ascii="Times New Roman" w:eastAsia="Times New Roman" w:hAnsi="Times New Roman" w:cs="Times New Roman"/>
                <w:kern w:val="1"/>
                <w:sz w:val="20"/>
                <w:szCs w:val="20"/>
                <w:lang w:eastAsia="ar-SA"/>
              </w:rPr>
            </w:pPr>
            <w:ins w:id="134" w:author="Alice Valčíková" w:date="2024-12-16T12:10:00Z" w16du:dateUtc="2024-12-16T11:10:00Z">
              <w:r>
                <w:rPr>
                  <w:rFonts w:ascii="Times New Roman" w:eastAsia="Times New Roman" w:hAnsi="Times New Roman" w:cs="Times New Roman"/>
                  <w:kern w:val="1"/>
                  <w:sz w:val="20"/>
                  <w:szCs w:val="20"/>
                  <w:lang w:eastAsia="ar-SA"/>
                </w:rPr>
                <w:t>N</w:t>
              </w:r>
            </w:ins>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Change w:id="135"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245C2C1F" w14:textId="67F687F0" w:rsidR="00043CAD" w:rsidRPr="00FB1FE8" w:rsidRDefault="00A73AA4" w:rsidP="00043CAD">
            <w:pPr>
              <w:suppressAutoHyphens/>
              <w:snapToGrid w:val="0"/>
              <w:spacing w:before="28" w:after="100" w:line="240" w:lineRule="auto"/>
              <w:jc w:val="center"/>
              <w:rPr>
                <w:ins w:id="136" w:author="Alice Valčíková" w:date="2024-12-16T12:09:00Z" w16du:dateUtc="2024-12-16T11:09:00Z"/>
                <w:rFonts w:ascii="Times New Roman" w:eastAsia="Times New Roman" w:hAnsi="Times New Roman" w:cs="Times New Roman"/>
                <w:kern w:val="1"/>
                <w:sz w:val="20"/>
                <w:szCs w:val="20"/>
                <w:lang w:eastAsia="ar-SA"/>
              </w:rPr>
            </w:pPr>
            <w:ins w:id="137" w:author="Alice Valčíková" w:date="2024-12-17T09:15:00Z" w16du:dateUtc="2024-12-17T08:15:00Z">
              <w:r>
                <w:rPr>
                  <w:rFonts w:ascii="Times New Roman" w:eastAsia="Times New Roman" w:hAnsi="Times New Roman" w:cs="Times New Roman"/>
                  <w:kern w:val="1"/>
                  <w:sz w:val="20"/>
                  <w:szCs w:val="20"/>
                  <w:lang w:eastAsia="ar-SA"/>
                </w:rPr>
                <w:t>7</w:t>
              </w:r>
            </w:ins>
            <w:ins w:id="138" w:author="Alice Valčíková" w:date="2024-12-16T12:12:00Z" w16du:dateUtc="2024-12-16T11:12:00Z">
              <w:r w:rsidR="00043CAD">
                <w:rPr>
                  <w:rFonts w:ascii="Times New Roman" w:eastAsia="Times New Roman" w:hAnsi="Times New Roman" w:cs="Times New Roman"/>
                  <w:kern w:val="1"/>
                  <w:sz w:val="20"/>
                  <w:szCs w:val="20"/>
                  <w:lang w:eastAsia="ar-SA"/>
                </w:rPr>
                <w:t>,</w:t>
              </w:r>
            </w:ins>
            <w:ins w:id="139" w:author="Alice Valčíková" w:date="2024-12-17T09:28:00Z" w16du:dateUtc="2024-12-17T08:28:00Z">
              <w:r w:rsidR="00B63BAF">
                <w:rPr>
                  <w:rFonts w:ascii="Times New Roman" w:eastAsia="Times New Roman" w:hAnsi="Times New Roman" w:cs="Times New Roman"/>
                  <w:kern w:val="1"/>
                  <w:sz w:val="20"/>
                  <w:szCs w:val="20"/>
                  <w:lang w:eastAsia="ar-SA"/>
                </w:rPr>
                <w:t>6</w:t>
              </w:r>
            </w:ins>
          </w:p>
        </w:tc>
        <w:tc>
          <w:tcPr>
            <w:tcW w:w="3261" w:type="dxa"/>
            <w:tcBorders>
              <w:top w:val="single" w:sz="4" w:space="0" w:color="000000"/>
              <w:left w:val="single" w:sz="4" w:space="0" w:color="000000"/>
              <w:bottom w:val="single" w:sz="4" w:space="0" w:color="000000"/>
              <w:right w:val="single" w:sz="4" w:space="0" w:color="000000"/>
            </w:tcBorders>
            <w:shd w:val="clear" w:color="auto" w:fill="auto"/>
            <w:tcPrChange w:id="140"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7F156F8F" w14:textId="754FD4D1" w:rsidR="00043CAD" w:rsidRDefault="00043CAD" w:rsidP="007B319A">
            <w:pPr>
              <w:suppressAutoHyphens/>
              <w:snapToGrid w:val="0"/>
              <w:spacing w:before="28" w:after="100" w:line="240" w:lineRule="auto"/>
              <w:jc w:val="center"/>
              <w:rPr>
                <w:ins w:id="141" w:author="Alice Valčíková" w:date="2024-12-16T12:09:00Z" w16du:dateUtc="2024-12-16T11:09:00Z"/>
                <w:rFonts w:eastAsiaTheme="minorEastAsia"/>
                <w:sz w:val="20"/>
                <w:szCs w:val="20"/>
              </w:rPr>
            </w:pPr>
            <w:ins w:id="142" w:author="Alice Valčíková" w:date="2024-12-16T12:13:00Z">
              <w:r w:rsidRPr="00043CAD">
                <w:rPr>
                  <w:rFonts w:eastAsiaTheme="minorEastAsia"/>
                  <w:sz w:val="20"/>
                  <w:szCs w:val="20"/>
                </w:rPr>
                <w:t>Odpady budou odvezeny na příslušnou skládku k řízené likvidaci pověřenou firmou.</w:t>
              </w:r>
            </w:ins>
          </w:p>
        </w:tc>
      </w:tr>
      <w:tr w:rsidR="002723BA" w:rsidRPr="000C235A" w14:paraId="16EEA442" w14:textId="77777777" w:rsidTr="00A73AA4">
        <w:trPr>
          <w:trHeight w:val="255"/>
          <w:trPrChange w:id="143" w:author="Alice Valčíková" w:date="2024-12-17T09:15:00Z" w16du:dateUtc="2024-12-17T08:15:00Z">
            <w:trPr>
              <w:gridBefore w:val="1"/>
              <w:trHeight w:val="255"/>
            </w:trPr>
          </w:trPrChange>
        </w:trPr>
        <w:tc>
          <w:tcPr>
            <w:tcW w:w="1181" w:type="dxa"/>
            <w:tcBorders>
              <w:top w:val="single" w:sz="4" w:space="0" w:color="000000"/>
              <w:left w:val="single" w:sz="4" w:space="0" w:color="000000"/>
              <w:bottom w:val="single" w:sz="4" w:space="0" w:color="000000"/>
            </w:tcBorders>
            <w:shd w:val="clear" w:color="auto" w:fill="auto"/>
            <w:tcPrChange w:id="144" w:author="Alice Valčíková" w:date="2024-12-17T09:15:00Z" w16du:dateUtc="2024-12-17T08:15:00Z">
              <w:tcPr>
                <w:tcW w:w="1181" w:type="dxa"/>
                <w:gridSpan w:val="2"/>
                <w:tcBorders>
                  <w:top w:val="single" w:sz="4" w:space="0" w:color="000000"/>
                  <w:left w:val="single" w:sz="4" w:space="0" w:color="000000"/>
                  <w:bottom w:val="single" w:sz="4" w:space="0" w:color="000000"/>
                </w:tcBorders>
                <w:shd w:val="clear" w:color="auto" w:fill="auto"/>
              </w:tcPr>
            </w:tcPrChange>
          </w:tcPr>
          <w:p w14:paraId="2E7FBF22" w14:textId="77777777" w:rsidR="002723BA" w:rsidRPr="00FB1FE8" w:rsidRDefault="002723BA" w:rsidP="007B319A">
            <w:pPr>
              <w:suppressAutoHyphens/>
              <w:spacing w:before="28" w:after="100" w:line="240" w:lineRule="auto"/>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 xml:space="preserve"> 17 09 04</w:t>
            </w:r>
          </w:p>
        </w:tc>
        <w:tc>
          <w:tcPr>
            <w:tcW w:w="4298" w:type="dxa"/>
            <w:tcBorders>
              <w:top w:val="single" w:sz="4" w:space="0" w:color="000000"/>
              <w:left w:val="single" w:sz="4" w:space="0" w:color="000000"/>
              <w:bottom w:val="single" w:sz="4" w:space="0" w:color="000000"/>
            </w:tcBorders>
            <w:shd w:val="clear" w:color="auto" w:fill="auto"/>
            <w:tcPrChange w:id="145" w:author="Alice Valčíková" w:date="2024-12-17T09:15:00Z" w16du:dateUtc="2024-12-17T08:15:00Z">
              <w:tcPr>
                <w:tcW w:w="3447" w:type="dxa"/>
                <w:gridSpan w:val="2"/>
                <w:tcBorders>
                  <w:top w:val="single" w:sz="4" w:space="0" w:color="000000"/>
                  <w:left w:val="single" w:sz="4" w:space="0" w:color="000000"/>
                  <w:bottom w:val="single" w:sz="4" w:space="0" w:color="000000"/>
                </w:tcBorders>
                <w:shd w:val="clear" w:color="auto" w:fill="auto"/>
              </w:tcPr>
            </w:tcPrChange>
          </w:tcPr>
          <w:p w14:paraId="75D43BB6" w14:textId="77777777" w:rsidR="002723BA" w:rsidRPr="00FB1FE8" w:rsidRDefault="002723BA" w:rsidP="007B319A">
            <w:pPr>
              <w:suppressAutoHyphens/>
              <w:spacing w:before="28" w:after="100" w:line="240" w:lineRule="auto"/>
              <w:ind w:left="140"/>
              <w:jc w:val="both"/>
              <w:rPr>
                <w:rFonts w:ascii="Times New Roman" w:eastAsia="Times New Roman" w:hAnsi="Times New Roman" w:cs="Times New Roman"/>
                <w:b/>
                <w:bCs/>
                <w:kern w:val="1"/>
                <w:sz w:val="20"/>
                <w:szCs w:val="20"/>
                <w:lang w:eastAsia="ar-SA"/>
              </w:rPr>
            </w:pPr>
            <w:r w:rsidRPr="00FB1FE8">
              <w:rPr>
                <w:rFonts w:ascii="Times New Roman" w:eastAsia="Times New Roman" w:hAnsi="Times New Roman" w:cs="Times New Roman"/>
                <w:b/>
                <w:bCs/>
                <w:kern w:val="1"/>
                <w:sz w:val="20"/>
                <w:szCs w:val="20"/>
                <w:lang w:eastAsia="ar-SA"/>
              </w:rPr>
              <w:t>Směsné stavební a demoliční odpady neuvedené pod čísly 17 09 01, 17 09 02 a 17 09 03</w:t>
            </w:r>
          </w:p>
        </w:tc>
        <w:tc>
          <w:tcPr>
            <w:tcW w:w="283" w:type="dxa"/>
            <w:tcBorders>
              <w:top w:val="single" w:sz="4" w:space="0" w:color="000000"/>
              <w:left w:val="single" w:sz="4" w:space="0" w:color="000000"/>
              <w:bottom w:val="single" w:sz="4" w:space="0" w:color="000000"/>
              <w:right w:val="single" w:sz="4" w:space="0" w:color="000000"/>
            </w:tcBorders>
            <w:shd w:val="clear" w:color="auto" w:fill="auto"/>
            <w:tcPrChange w:id="146" w:author="Alice Valčíková" w:date="2024-12-17T09:15:00Z" w16du:dateUtc="2024-12-17T08:15:00Z">
              <w:tcPr>
                <w:tcW w:w="1134"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14:paraId="6A03B671"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p>
          <w:p w14:paraId="2B7AFAAC"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r w:rsidRPr="00FB1FE8">
              <w:rPr>
                <w:rFonts w:ascii="Times New Roman" w:eastAsia="Times New Roman" w:hAnsi="Times New Roman" w:cs="Times New Roman"/>
                <w:kern w:val="1"/>
                <w:sz w:val="20"/>
                <w:szCs w:val="20"/>
                <w:lang w:eastAsia="ar-SA"/>
              </w:rPr>
              <w:t>O</w:t>
            </w:r>
          </w:p>
        </w:tc>
        <w:tc>
          <w:tcPr>
            <w:tcW w:w="992" w:type="dxa"/>
            <w:tcBorders>
              <w:top w:val="single" w:sz="4" w:space="0" w:color="000000"/>
              <w:left w:val="single" w:sz="4" w:space="0" w:color="000000"/>
              <w:bottom w:val="single" w:sz="4" w:space="0" w:color="000000"/>
              <w:right w:val="single" w:sz="4" w:space="0" w:color="000000"/>
            </w:tcBorders>
            <w:tcPrChange w:id="147" w:author="Alice Valčíková" w:date="2024-12-17T09:15:00Z" w16du:dateUtc="2024-12-17T08:15:00Z">
              <w:tcPr>
                <w:tcW w:w="992" w:type="dxa"/>
                <w:gridSpan w:val="2"/>
                <w:tcBorders>
                  <w:top w:val="single" w:sz="4" w:space="0" w:color="000000"/>
                  <w:left w:val="single" w:sz="4" w:space="0" w:color="000000"/>
                  <w:bottom w:val="single" w:sz="4" w:space="0" w:color="000000"/>
                  <w:right w:val="single" w:sz="4" w:space="0" w:color="000000"/>
                </w:tcBorders>
              </w:tcPr>
            </w:tcPrChange>
          </w:tcPr>
          <w:p w14:paraId="27EF685C" w14:textId="77777777"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p>
          <w:p w14:paraId="26835D07" w14:textId="1AF11DD5" w:rsidR="002723BA" w:rsidRPr="00FB1FE8" w:rsidRDefault="002723BA" w:rsidP="007B319A">
            <w:pPr>
              <w:suppressAutoHyphens/>
              <w:snapToGrid w:val="0"/>
              <w:spacing w:before="28" w:after="100" w:line="240" w:lineRule="auto"/>
              <w:jc w:val="center"/>
              <w:rPr>
                <w:rFonts w:ascii="Times New Roman" w:eastAsia="Times New Roman" w:hAnsi="Times New Roman" w:cs="Times New Roman"/>
                <w:kern w:val="1"/>
                <w:sz w:val="20"/>
                <w:szCs w:val="20"/>
                <w:lang w:eastAsia="ar-SA"/>
              </w:rPr>
            </w:pPr>
            <w:del w:id="148" w:author="Alice Valčíková" w:date="2024-12-17T09:31:00Z" w16du:dateUtc="2024-12-17T08:31:00Z">
              <w:r w:rsidDel="00B63BAF">
                <w:rPr>
                  <w:rFonts w:ascii="Times New Roman" w:eastAsia="Times New Roman" w:hAnsi="Times New Roman" w:cs="Times New Roman"/>
                  <w:kern w:val="1"/>
                  <w:sz w:val="20"/>
                  <w:szCs w:val="20"/>
                  <w:lang w:eastAsia="ar-SA"/>
                </w:rPr>
                <w:delText>5</w:delText>
              </w:r>
            </w:del>
            <w:ins w:id="149" w:author="Alice Valčíková" w:date="2024-12-17T09:31:00Z" w16du:dateUtc="2024-12-17T08:31:00Z">
              <w:r w:rsidR="00B63BAF">
                <w:rPr>
                  <w:rFonts w:ascii="Times New Roman" w:eastAsia="Times New Roman" w:hAnsi="Times New Roman" w:cs="Times New Roman"/>
                  <w:kern w:val="1"/>
                  <w:sz w:val="20"/>
                  <w:szCs w:val="20"/>
                  <w:lang w:eastAsia="ar-SA"/>
                </w:rPr>
                <w:t>245</w:t>
              </w:r>
            </w:ins>
            <w:r w:rsidRPr="00FB1FE8">
              <w:rPr>
                <w:rFonts w:ascii="Times New Roman" w:eastAsia="Times New Roman" w:hAnsi="Times New Roman" w:cs="Times New Roman"/>
                <w:kern w:val="1"/>
                <w:sz w:val="20"/>
                <w:szCs w:val="20"/>
                <w:lang w:eastAsia="ar-SA"/>
              </w:rPr>
              <w:t>,</w:t>
            </w:r>
            <w:ins w:id="150" w:author="Alice Valčíková" w:date="2024-12-17T09:31:00Z" w16du:dateUtc="2024-12-17T08:31:00Z">
              <w:r w:rsidR="00B63BAF">
                <w:rPr>
                  <w:rFonts w:ascii="Times New Roman" w:eastAsia="Times New Roman" w:hAnsi="Times New Roman" w:cs="Times New Roman"/>
                  <w:kern w:val="1"/>
                  <w:sz w:val="20"/>
                  <w:szCs w:val="20"/>
                  <w:lang w:eastAsia="ar-SA"/>
                </w:rPr>
                <w:t>7</w:t>
              </w:r>
            </w:ins>
            <w:del w:id="151" w:author="Alice Valčíková" w:date="2024-12-17T09:31:00Z" w16du:dateUtc="2024-12-17T08:31:00Z">
              <w:r w:rsidRPr="00FB1FE8" w:rsidDel="00B63BAF">
                <w:rPr>
                  <w:rFonts w:ascii="Times New Roman" w:eastAsia="Times New Roman" w:hAnsi="Times New Roman" w:cs="Times New Roman"/>
                  <w:kern w:val="1"/>
                  <w:sz w:val="20"/>
                  <w:szCs w:val="20"/>
                  <w:lang w:eastAsia="ar-SA"/>
                </w:rPr>
                <w:delText>0</w:delText>
              </w:r>
            </w:del>
          </w:p>
        </w:tc>
        <w:tc>
          <w:tcPr>
            <w:tcW w:w="3261" w:type="dxa"/>
            <w:tcBorders>
              <w:top w:val="single" w:sz="4" w:space="0" w:color="000000"/>
              <w:left w:val="single" w:sz="4" w:space="0" w:color="000000"/>
              <w:bottom w:val="single" w:sz="4" w:space="0" w:color="000000"/>
              <w:right w:val="single" w:sz="4" w:space="0" w:color="000000"/>
            </w:tcBorders>
            <w:tcPrChange w:id="152" w:author="Alice Valčíková" w:date="2024-12-17T09:15:00Z" w16du:dateUtc="2024-12-17T08:15:00Z">
              <w:tcPr>
                <w:tcW w:w="3261" w:type="dxa"/>
                <w:gridSpan w:val="2"/>
                <w:tcBorders>
                  <w:top w:val="single" w:sz="4" w:space="0" w:color="000000"/>
                  <w:left w:val="single" w:sz="4" w:space="0" w:color="000000"/>
                  <w:bottom w:val="single" w:sz="4" w:space="0" w:color="000000"/>
                  <w:right w:val="single" w:sz="4" w:space="0" w:color="000000"/>
                </w:tcBorders>
              </w:tcPr>
            </w:tcPrChange>
          </w:tcPr>
          <w:p w14:paraId="2FE2E685" w14:textId="77777777" w:rsidR="002723BA" w:rsidRDefault="002723BA" w:rsidP="007B319A">
            <w:pPr>
              <w:suppressAutoHyphens/>
              <w:spacing w:before="28" w:after="100" w:line="240" w:lineRule="auto"/>
              <w:jc w:val="center"/>
              <w:rPr>
                <w:ins w:id="153" w:author="Alice Valčíková" w:date="2024-12-16T12:08:00Z" w16du:dateUtc="2024-12-16T11:08:00Z"/>
                <w:rFonts w:eastAsiaTheme="minorEastAsia"/>
                <w:sz w:val="20"/>
                <w:szCs w:val="20"/>
              </w:rPr>
            </w:pPr>
            <w:r w:rsidRPr="0014454E">
              <w:rPr>
                <w:rFonts w:eastAsiaTheme="minorEastAsia"/>
                <w:sz w:val="20"/>
                <w:szCs w:val="20"/>
              </w:rPr>
              <w:t>Odvoz na příslušnou skládku</w:t>
            </w:r>
          </w:p>
          <w:p w14:paraId="4408D206" w14:textId="77777777" w:rsidR="00043CAD" w:rsidRDefault="00043CAD" w:rsidP="007B319A">
            <w:pPr>
              <w:suppressAutoHyphens/>
              <w:spacing w:before="28" w:after="100" w:line="240" w:lineRule="auto"/>
              <w:jc w:val="center"/>
              <w:rPr>
                <w:ins w:id="154" w:author="Alice Valčíková" w:date="2024-12-16T12:08:00Z" w16du:dateUtc="2024-12-16T11:08:00Z"/>
                <w:rFonts w:eastAsiaTheme="minorEastAsia"/>
                <w:sz w:val="20"/>
                <w:szCs w:val="20"/>
              </w:rPr>
            </w:pPr>
          </w:p>
          <w:p w14:paraId="18949396" w14:textId="77777777" w:rsidR="00043CAD" w:rsidRDefault="00043CAD" w:rsidP="007B319A">
            <w:pPr>
              <w:suppressAutoHyphens/>
              <w:spacing w:before="28" w:after="100" w:line="240" w:lineRule="auto"/>
              <w:jc w:val="center"/>
              <w:rPr>
                <w:rFonts w:ascii="Times New Roman" w:eastAsia="Times New Roman" w:hAnsi="Times New Roman" w:cs="Times New Roman"/>
                <w:kern w:val="1"/>
                <w:sz w:val="20"/>
                <w:szCs w:val="20"/>
                <w:lang w:eastAsia="ar-SA"/>
              </w:rPr>
            </w:pPr>
          </w:p>
        </w:tc>
      </w:tr>
    </w:tbl>
    <w:p w14:paraId="4AF2ED7B" w14:textId="77777777" w:rsidR="002723BA" w:rsidRPr="0022488C" w:rsidRDefault="002723BA" w:rsidP="002723BA">
      <w:pPr>
        <w:pStyle w:val="Malnadpis"/>
        <w:rPr>
          <w:rFonts w:asciiTheme="minorHAnsi" w:eastAsiaTheme="minorEastAsia" w:hAnsiTheme="minorHAnsi" w:cstheme="minorBidi"/>
        </w:rPr>
      </w:pPr>
    </w:p>
    <w:p w14:paraId="648D5FB9" w14:textId="77777777" w:rsidR="002723BA" w:rsidRPr="001E1394" w:rsidRDefault="002723BA" w:rsidP="002723BA">
      <w:pPr>
        <w:rPr>
          <w:rFonts w:eastAsiaTheme="minorEastAsia"/>
        </w:rPr>
      </w:pPr>
      <w:r w:rsidRPr="237A9B54">
        <w:rPr>
          <w:rFonts w:eastAsiaTheme="minorEastAsia"/>
        </w:rPr>
        <w:t>Odpady vznikající budoucím provozem:</w:t>
      </w:r>
    </w:p>
    <w:p w14:paraId="1E9E2675" w14:textId="2C38529F" w:rsidR="002723BA" w:rsidRPr="001E1394" w:rsidRDefault="004A3493" w:rsidP="002723BA">
      <w:pPr>
        <w:pStyle w:val="Bnodstavec"/>
        <w:rPr>
          <w:rFonts w:eastAsiaTheme="minorEastAsia"/>
        </w:rPr>
      </w:pPr>
      <w:ins w:id="155" w:author="Alice Valčíková" w:date="2024-12-16T12:21:00Z" w16du:dateUtc="2024-12-16T11:21:00Z">
        <w:r>
          <w:rPr>
            <w:rFonts w:eastAsiaTheme="minorEastAsia"/>
          </w:rPr>
          <w:t>V</w:t>
        </w:r>
      </w:ins>
      <w:ins w:id="156" w:author="Alice Valčíková" w:date="2024-12-16T12:22:00Z" w16du:dateUtc="2024-12-16T11:22:00Z">
        <w:r>
          <w:rPr>
            <w:rFonts w:eastAsiaTheme="minorEastAsia"/>
          </w:rPr>
          <w:t>zhledem k charakteru stavby (demolice objektu) nebude v místě vznikat odpad budoucím provozem.</w:t>
        </w:r>
      </w:ins>
      <w:del w:id="157" w:author="Alice Valčíková" w:date="2024-12-16T12:23:00Z" w16du:dateUtc="2024-12-16T11:23:00Z">
        <w:r w:rsidR="002723BA" w:rsidDel="004A3493">
          <w:rPr>
            <w:rFonts w:eastAsiaTheme="minorEastAsia"/>
          </w:rPr>
          <w:delText xml:space="preserve">Odpad bude řešen odvozem na skládky dle platné městské </w:delText>
        </w:r>
        <w:commentRangeStart w:id="158"/>
        <w:commentRangeStart w:id="159"/>
        <w:r w:rsidR="002723BA" w:rsidDel="004A3493">
          <w:rPr>
            <w:rFonts w:eastAsiaTheme="minorEastAsia"/>
          </w:rPr>
          <w:delText>organizace</w:delText>
        </w:r>
        <w:commentRangeEnd w:id="158"/>
        <w:r w:rsidR="00DC7317" w:rsidDel="004A3493">
          <w:rPr>
            <w:rStyle w:val="Odkaznakoment"/>
            <w:rFonts w:ascii="Segoe UI Semilight" w:hAnsi="Segoe UI Semilight"/>
          </w:rPr>
          <w:commentReference w:id="158"/>
        </w:r>
        <w:commentRangeEnd w:id="159"/>
        <w:r w:rsidDel="004A3493">
          <w:rPr>
            <w:rStyle w:val="Odkaznakoment"/>
            <w:rFonts w:ascii="Segoe UI Semilight" w:hAnsi="Segoe UI Semilight"/>
          </w:rPr>
          <w:commentReference w:id="159"/>
        </w:r>
      </w:del>
      <w:r w:rsidR="002723BA">
        <w:rPr>
          <w:rFonts w:eastAsiaTheme="minorEastAsia"/>
        </w:rPr>
        <w:t>.</w:t>
      </w:r>
    </w:p>
    <w:p w14:paraId="34361FB6" w14:textId="77777777" w:rsidR="002723BA" w:rsidRPr="002B49CE" w:rsidRDefault="002723BA" w:rsidP="002723BA">
      <w:pPr>
        <w:rPr>
          <w:rFonts w:eastAsiaTheme="minorEastAsia"/>
        </w:rPr>
      </w:pPr>
    </w:p>
    <w:p w14:paraId="1B6B4E5A" w14:textId="77777777" w:rsidR="002723BA" w:rsidRPr="001E1394" w:rsidRDefault="002723BA" w:rsidP="002723BA">
      <w:pPr>
        <w:rPr>
          <w:rFonts w:eastAsiaTheme="minorEastAsia"/>
        </w:rPr>
      </w:pPr>
      <w:r w:rsidRPr="237A9B54">
        <w:rPr>
          <w:rFonts w:eastAsiaTheme="minorEastAsia"/>
        </w:rPr>
        <w:t>Likvidace odpadů vzniklých při stavbě</w:t>
      </w:r>
    </w:p>
    <w:p w14:paraId="7EA9A63D" w14:textId="77777777" w:rsidR="002723BA" w:rsidRPr="00754622" w:rsidRDefault="002723BA" w:rsidP="002723BA">
      <w:pPr>
        <w:pStyle w:val="Normlnblok"/>
        <w:rPr>
          <w:rFonts w:eastAsiaTheme="minorEastAsia"/>
        </w:rPr>
      </w:pPr>
      <w:r w:rsidRPr="237A9B54">
        <w:rPr>
          <w:rFonts w:eastAsiaTheme="minorEastAsia"/>
        </w:rPr>
        <w:t>Pro jednotlivé druhy odpadů je nutné nejprve hledat vhodný způsob využití teprve potom způsob likvidace, který není v rozporu s předpisy upravujícími odpadové hospodářství.</w:t>
      </w:r>
    </w:p>
    <w:p w14:paraId="4D5B604E" w14:textId="77777777" w:rsidR="002723BA" w:rsidRPr="00754622" w:rsidRDefault="002723BA" w:rsidP="002723BA">
      <w:pPr>
        <w:pStyle w:val="Normlnblok"/>
        <w:rPr>
          <w:rFonts w:eastAsiaTheme="minorEastAsia"/>
        </w:rPr>
      </w:pPr>
      <w:r w:rsidRPr="237A9B54">
        <w:rPr>
          <w:rFonts w:eastAsiaTheme="minorEastAsia"/>
        </w:rPr>
        <w:t>Odpady ostatní (O), které není nutno likvidovat na zvláštních skládkách, budou likvidovány nebo využívány běžným způsobem (Technické služby, Kovošrot apod.) nebo budou využity pro zásypy na stavbě (pouze neznečištěná zemina).</w:t>
      </w:r>
    </w:p>
    <w:p w14:paraId="458A6AC6" w14:textId="77777777" w:rsidR="002723BA" w:rsidRPr="00B426AF" w:rsidRDefault="002723BA" w:rsidP="002723BA">
      <w:pPr>
        <w:pStyle w:val="Normlnblok"/>
        <w:rPr>
          <w:rStyle w:val="BnodstavecChar"/>
          <w:rFonts w:eastAsiaTheme="minorEastAsia"/>
        </w:rPr>
      </w:pPr>
      <w:r w:rsidRPr="237A9B54">
        <w:rPr>
          <w:rFonts w:eastAsiaTheme="minorEastAsia"/>
        </w:rPr>
        <w:t xml:space="preserve">Odpady nebezpečné (N), budou likvidovány odbornými firmami k těmto výkonům oprávněnými a disponujícími povolením orgánů státní správy k nakládání s těmito odpady v </w:t>
      </w:r>
      <w:r w:rsidRPr="237A9B54">
        <w:rPr>
          <w:rFonts w:eastAsiaTheme="minorEastAsia"/>
        </w:rPr>
        <w:lastRenderedPageBreak/>
        <w:t xml:space="preserve">souladu se zák. č. 541/2020 Sb. o odpadech a vyhlášky č. 8/2021 Sb. o </w:t>
      </w:r>
      <w:r w:rsidRPr="237A9B54">
        <w:rPr>
          <w:rStyle w:val="BnodstavecChar"/>
          <w:rFonts w:eastAsiaTheme="minorEastAsia"/>
        </w:rPr>
        <w:t>Katalogu odpadů a posuzování vlastností odpadů.</w:t>
      </w:r>
    </w:p>
    <w:p w14:paraId="6A2F10FC" w14:textId="77777777" w:rsidR="002723BA" w:rsidRDefault="002723BA" w:rsidP="002723BA">
      <w:pPr>
        <w:pStyle w:val="Normlnblok"/>
        <w:rPr>
          <w:rFonts w:eastAsiaTheme="minorEastAsia"/>
        </w:rPr>
      </w:pPr>
      <w:r w:rsidRPr="237A9B54">
        <w:rPr>
          <w:rFonts w:eastAsiaTheme="minorEastAsia"/>
        </w:rPr>
        <w:t xml:space="preserve"> Likvidace těchto odpadů v průběhu stavby bude doložena protokolárně při </w:t>
      </w:r>
      <w:proofErr w:type="gramStart"/>
      <w:r w:rsidRPr="237A9B54">
        <w:rPr>
          <w:rFonts w:eastAsiaTheme="minorEastAsia"/>
        </w:rPr>
        <w:t>kolaudaci - ke</w:t>
      </w:r>
      <w:proofErr w:type="gramEnd"/>
      <w:r w:rsidRPr="237A9B54">
        <w:rPr>
          <w:rFonts w:eastAsiaTheme="minorEastAsia"/>
        </w:rPr>
        <w:t xml:space="preserve"> kolaudačnímu řízení bude předložen přehled odpadů, které vznikly během stavební činnosti jejich skutečná množství a způsob jejich likvidace.</w:t>
      </w:r>
    </w:p>
    <w:p w14:paraId="7B7C9488" w14:textId="41DFB8DA" w:rsid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Na základě </w:t>
      </w:r>
      <w:r>
        <w:rPr>
          <w:rFonts w:ascii="Segoe UI Semilight" w:eastAsiaTheme="minorEastAsia" w:hAnsi="Segoe UI Semilight" w:cstheme="minorBidi"/>
          <w:color w:val="auto"/>
          <w:sz w:val="22"/>
          <w:szCs w:val="22"/>
          <w:shd w:val="clear" w:color="auto" w:fill="auto"/>
        </w:rPr>
        <w:t>prohlídky stavby</w:t>
      </w:r>
      <w:r w:rsidRPr="00944EF9">
        <w:rPr>
          <w:rFonts w:ascii="Segoe UI Semilight" w:eastAsiaTheme="minorEastAsia" w:hAnsi="Segoe UI Semilight" w:cstheme="minorBidi"/>
          <w:color w:val="auto"/>
          <w:sz w:val="22"/>
          <w:szCs w:val="22"/>
          <w:shd w:val="clear" w:color="auto" w:fill="auto"/>
        </w:rPr>
        <w:t xml:space="preserve"> </w:t>
      </w:r>
      <w:r>
        <w:rPr>
          <w:rFonts w:ascii="Segoe UI Semilight" w:eastAsiaTheme="minorEastAsia" w:hAnsi="Segoe UI Semilight" w:cstheme="minorBidi"/>
          <w:color w:val="auto"/>
          <w:sz w:val="22"/>
          <w:szCs w:val="22"/>
          <w:shd w:val="clear" w:color="auto" w:fill="auto"/>
        </w:rPr>
        <w:t>bylo zjištěno, že střešní krytina je tvořena Eternitem</w:t>
      </w:r>
      <w:r w:rsidRPr="00944EF9">
        <w:rPr>
          <w:rFonts w:ascii="Segoe UI Semilight" w:eastAsiaTheme="minorEastAsia" w:hAnsi="Segoe UI Semilight" w:cstheme="minorBidi"/>
          <w:color w:val="auto"/>
          <w:sz w:val="22"/>
          <w:szCs w:val="22"/>
          <w:shd w:val="clear" w:color="auto" w:fill="auto"/>
        </w:rPr>
        <w:t xml:space="preserve"> s obsahem azbestu.</w:t>
      </w:r>
    </w:p>
    <w:p w14:paraId="5AE3344B" w14:textId="77777777" w:rsidR="00944EF9" w:rsidRDefault="00944EF9" w:rsidP="00944EF9">
      <w:pPr>
        <w:pStyle w:val="Body"/>
        <w:rPr>
          <w:rFonts w:ascii="Segoe UI Semilight" w:eastAsiaTheme="minorEastAsia" w:hAnsi="Segoe UI Semilight" w:cstheme="minorBidi"/>
          <w:color w:val="auto"/>
          <w:sz w:val="22"/>
          <w:szCs w:val="22"/>
          <w:shd w:val="clear" w:color="auto" w:fill="auto"/>
        </w:rPr>
      </w:pPr>
    </w:p>
    <w:p w14:paraId="6EB70D7E" w14:textId="77777777" w:rsidR="00944EF9" w:rsidRDefault="00944EF9" w:rsidP="00944EF9">
      <w:pPr>
        <w:pStyle w:val="Body"/>
        <w:rPr>
          <w:rFonts w:ascii="Segoe UI Semilight" w:eastAsiaTheme="minorEastAsia" w:hAnsi="Segoe UI Semilight" w:cstheme="minorBidi"/>
          <w:color w:val="auto"/>
          <w:sz w:val="22"/>
          <w:szCs w:val="22"/>
          <w:shd w:val="clear" w:color="auto" w:fill="auto"/>
        </w:rPr>
      </w:pPr>
    </w:p>
    <w:p w14:paraId="7711D40B" w14:textId="77777777" w:rsidR="00944EF9" w:rsidRDefault="00944EF9" w:rsidP="00944EF9">
      <w:pPr>
        <w:pStyle w:val="Body"/>
        <w:rPr>
          <w:rFonts w:ascii="Segoe UI Semilight" w:eastAsiaTheme="minorEastAsia" w:hAnsi="Segoe UI Semilight" w:cstheme="minorBidi"/>
          <w:color w:val="auto"/>
          <w:sz w:val="22"/>
          <w:szCs w:val="22"/>
          <w:shd w:val="clear" w:color="auto" w:fill="auto"/>
        </w:rPr>
      </w:pPr>
    </w:p>
    <w:p w14:paraId="6DD6408C"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p>
    <w:p w14:paraId="755B1785" w14:textId="4E209878"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Demontáž azbestových </w:t>
      </w:r>
      <w:r>
        <w:rPr>
          <w:rFonts w:ascii="Segoe UI Semilight" w:eastAsiaTheme="minorEastAsia" w:hAnsi="Segoe UI Semilight" w:cstheme="minorBidi"/>
          <w:color w:val="auto"/>
          <w:sz w:val="22"/>
          <w:szCs w:val="22"/>
          <w:shd w:val="clear" w:color="auto" w:fill="auto"/>
        </w:rPr>
        <w:t>prvků</w:t>
      </w:r>
    </w:p>
    <w:p w14:paraId="42A23BBB" w14:textId="2EF06DF3"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Odstranění stavebních materiálů s obsahem azbestu by měla provádět</w:t>
      </w:r>
      <w:ins w:id="160" w:author="Alice Valčíková" w:date="2024-12-16T12:23:00Z" w16du:dateUtc="2024-12-16T11:23:00Z">
        <w:r w:rsidR="004A3493">
          <w:rPr>
            <w:rFonts w:ascii="Segoe UI Semilight" w:eastAsiaTheme="minorEastAsia" w:hAnsi="Segoe UI Semilight" w:cstheme="minorBidi"/>
            <w:color w:val="auto"/>
            <w:sz w:val="22"/>
            <w:szCs w:val="22"/>
            <w:shd w:val="clear" w:color="auto" w:fill="auto"/>
          </w:rPr>
          <w:t xml:space="preserve"> odborná</w:t>
        </w:r>
      </w:ins>
      <w:r w:rsidRPr="00944EF9">
        <w:rPr>
          <w:rFonts w:ascii="Segoe UI Semilight" w:eastAsiaTheme="minorEastAsia" w:hAnsi="Segoe UI Semilight" w:cstheme="minorBidi"/>
          <w:color w:val="auto"/>
          <w:sz w:val="22"/>
          <w:szCs w:val="22"/>
          <w:shd w:val="clear" w:color="auto" w:fill="auto"/>
        </w:rPr>
        <w:t xml:space="preserve"> </w:t>
      </w:r>
      <w:commentRangeStart w:id="161"/>
      <w:del w:id="162" w:author="Alice Valčíková" w:date="2024-12-16T12:23:00Z" w16du:dateUtc="2024-12-16T11:23:00Z">
        <w:r w:rsidRPr="00944EF9" w:rsidDel="004A3493">
          <w:rPr>
            <w:rFonts w:ascii="Segoe UI Semilight" w:eastAsiaTheme="minorEastAsia" w:hAnsi="Segoe UI Semilight" w:cstheme="minorBidi"/>
            <w:color w:val="auto"/>
            <w:sz w:val="22"/>
            <w:szCs w:val="22"/>
            <w:shd w:val="clear" w:color="auto" w:fill="auto"/>
          </w:rPr>
          <w:delText>renomovaná</w:delText>
        </w:r>
        <w:commentRangeEnd w:id="161"/>
        <w:r w:rsidR="00DC7317" w:rsidDel="004A3493">
          <w:rPr>
            <w:rStyle w:val="Odkaznakoment"/>
            <w:rFonts w:ascii="Segoe UI Semilight" w:hAnsi="Segoe UI Semilight" w:cstheme="minorBidi"/>
            <w:color w:val="auto"/>
            <w:shd w:val="clear" w:color="auto" w:fill="auto"/>
          </w:rPr>
          <w:commentReference w:id="161"/>
        </w:r>
        <w:r w:rsidRPr="00944EF9" w:rsidDel="004A3493">
          <w:rPr>
            <w:rFonts w:ascii="Segoe UI Semilight" w:eastAsiaTheme="minorEastAsia" w:hAnsi="Segoe UI Semilight" w:cstheme="minorBidi"/>
            <w:color w:val="auto"/>
            <w:sz w:val="22"/>
            <w:szCs w:val="22"/>
            <w:shd w:val="clear" w:color="auto" w:fill="auto"/>
          </w:rPr>
          <w:delText xml:space="preserve"> </w:delText>
        </w:r>
      </w:del>
      <w:r w:rsidRPr="00944EF9">
        <w:rPr>
          <w:rFonts w:ascii="Segoe UI Semilight" w:eastAsiaTheme="minorEastAsia" w:hAnsi="Segoe UI Semilight" w:cstheme="minorBidi"/>
          <w:color w:val="auto"/>
          <w:sz w:val="22"/>
          <w:szCs w:val="22"/>
          <w:shd w:val="clear" w:color="auto" w:fill="auto"/>
        </w:rPr>
        <w:t>firma, která zaručí řádný technologický postup demontáže potenciálně nebezpečných stavebních materiálů a prvků a následné předání vzniklých azbestových odpadů k bezpečnému odstranění.</w:t>
      </w:r>
    </w:p>
    <w:p w14:paraId="64DA5CDB"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Odborné firmy odstraňující azbest ze staveb jsou povinny takové práce ohlašovat 30 dní před jejich zahájením místně příslušnému orgánu ochrany veřejného zdraví - tj. Krajské hygienické stanici podle § 41 zákona č. 258/2000 Sb., o ochraně veřejného zdraví, v platném znění. Náležitosti takového hlášení stanoví vyhláška 432/2003 Sb. v § 5. Požadavky pro nakládání s azbestem, včetně odpadů obsahujících azbest, jsou obsaženy v § 21 Nařízení vlády č. 178/2001 Sb., kterým se stanoví podmínky ochrany zdraví zaměstnanců při práci, v platném znění, a předpisech souvisejících.</w:t>
      </w:r>
    </w:p>
    <w:p w14:paraId="28293B4A"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 Novela zákona 258/2000 Sb., uveřejněná ve sbírce zákonů pod číslem 392/2005 Sb., nově tuto povinnost hlášení nevyžaduje jde-li o práce s ojedinělou a krátkodobou expozicí azbestu. Přitom definice takových prací jsou uvedeny v §2 návrhu nové vyhlášky (jde o práce například prováděné zřídka po dobu kratší než 4 hodiny za směnu, v rozsahu menším než 8 pracovních týdnů v roce, práce údržbářské, nedestruktivní odstraňování materiálů obsahujících azbest, kontrola ovzduší, odebírání vzorků a podobně). Úprava vychází z novely Zákoníku </w:t>
      </w:r>
      <w:proofErr w:type="gramStart"/>
      <w:r w:rsidRPr="00944EF9">
        <w:rPr>
          <w:rFonts w:ascii="Segoe UI Semilight" w:eastAsiaTheme="minorEastAsia" w:hAnsi="Segoe UI Semilight" w:cstheme="minorBidi"/>
          <w:color w:val="auto"/>
          <w:sz w:val="22"/>
          <w:szCs w:val="22"/>
          <w:shd w:val="clear" w:color="auto" w:fill="auto"/>
        </w:rPr>
        <w:t>práce - zákon</w:t>
      </w:r>
      <w:proofErr w:type="gramEnd"/>
      <w:r w:rsidRPr="00944EF9">
        <w:rPr>
          <w:rFonts w:ascii="Segoe UI Semilight" w:eastAsiaTheme="minorEastAsia" w:hAnsi="Segoe UI Semilight" w:cstheme="minorBidi"/>
          <w:color w:val="auto"/>
          <w:sz w:val="22"/>
          <w:szCs w:val="22"/>
          <w:shd w:val="clear" w:color="auto" w:fill="auto"/>
        </w:rPr>
        <w:t xml:space="preserve"> č. 46/2004 Sb. § </w:t>
      </w:r>
      <w:commentRangeStart w:id="163"/>
      <w:commentRangeStart w:id="164"/>
      <w:r w:rsidRPr="00944EF9">
        <w:rPr>
          <w:rFonts w:ascii="Segoe UI Semilight" w:eastAsiaTheme="minorEastAsia" w:hAnsi="Segoe UI Semilight" w:cstheme="minorBidi"/>
          <w:color w:val="auto"/>
          <w:sz w:val="22"/>
          <w:szCs w:val="22"/>
          <w:shd w:val="clear" w:color="auto" w:fill="auto"/>
        </w:rPr>
        <w:t>134</w:t>
      </w:r>
      <w:commentRangeEnd w:id="163"/>
      <w:r w:rsidR="00DC7317">
        <w:rPr>
          <w:rStyle w:val="Odkaznakoment"/>
          <w:rFonts w:ascii="Segoe UI Semilight" w:hAnsi="Segoe UI Semilight" w:cstheme="minorBidi"/>
          <w:color w:val="auto"/>
          <w:shd w:val="clear" w:color="auto" w:fill="auto"/>
        </w:rPr>
        <w:commentReference w:id="163"/>
      </w:r>
      <w:commentRangeEnd w:id="164"/>
      <w:r w:rsidR="00C37F0C">
        <w:rPr>
          <w:rStyle w:val="Odkaznakoment"/>
          <w:rFonts w:ascii="Segoe UI Semilight" w:hAnsi="Segoe UI Semilight" w:cstheme="minorBidi"/>
          <w:color w:val="auto"/>
          <w:shd w:val="clear" w:color="auto" w:fill="auto"/>
        </w:rPr>
        <w:commentReference w:id="164"/>
      </w:r>
      <w:r w:rsidRPr="00944EF9">
        <w:rPr>
          <w:rFonts w:ascii="Segoe UI Semilight" w:eastAsiaTheme="minorEastAsia" w:hAnsi="Segoe UI Semilight" w:cstheme="minorBidi"/>
          <w:color w:val="auto"/>
          <w:sz w:val="22"/>
          <w:szCs w:val="22"/>
          <w:shd w:val="clear" w:color="auto" w:fill="auto"/>
        </w:rPr>
        <w:t xml:space="preserve"> d) odst. 2.</w:t>
      </w:r>
    </w:p>
    <w:p w14:paraId="50D457C7"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 Při odstraňování částí staveb, které jsou z azbestových materiálů nebo obsahují jako součást azbest, je nezbytné již od prvního kontaktu s takovými materiály dbát na důsledné zabránění vdechnutí a zabránění kontaminace prostředí a ovzduší azbestem a azbestovým </w:t>
      </w:r>
      <w:proofErr w:type="gramStart"/>
      <w:r w:rsidRPr="00944EF9">
        <w:rPr>
          <w:rFonts w:ascii="Segoe UI Semilight" w:eastAsiaTheme="minorEastAsia" w:hAnsi="Segoe UI Semilight" w:cstheme="minorBidi"/>
          <w:color w:val="auto"/>
          <w:sz w:val="22"/>
          <w:szCs w:val="22"/>
          <w:shd w:val="clear" w:color="auto" w:fill="auto"/>
        </w:rPr>
        <w:t>prachem - pracovníci</w:t>
      </w:r>
      <w:proofErr w:type="gramEnd"/>
      <w:r w:rsidRPr="00944EF9">
        <w:rPr>
          <w:rFonts w:ascii="Segoe UI Semilight" w:eastAsiaTheme="minorEastAsia" w:hAnsi="Segoe UI Semilight" w:cstheme="minorBidi"/>
          <w:color w:val="auto"/>
          <w:sz w:val="22"/>
          <w:szCs w:val="22"/>
          <w:shd w:val="clear" w:color="auto" w:fill="auto"/>
        </w:rPr>
        <w:t xml:space="preserve"> v „kontrolovaném pásmu“ musí být vybaveni maskou s filtrem nebo polomaskou, ochranným oděvem (kombinéza), rukavicemi, obuví. Z prostředí, kde dochází k demontáži azbestových částí nebo je nakládáno s azbestovými odpady, nesmí docházet k úniku prachu do okolního nechráněného prostředí.</w:t>
      </w:r>
    </w:p>
    <w:p w14:paraId="7D385B96"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Při jakékoliv manipulaci s azbestovými materiály v budovách a jejich demontáži (zejména neodborně prováděné) se mnohonásobně zvyšuje únik azbestových vláken do prostředí. Proti rozviřování nebezpečných azbestových vláken do prostředí musí být učiněna vždy příslušná opatření. Snížit prašnost lze prostým vlhčením demontovaných materiálů vodou.</w:t>
      </w:r>
    </w:p>
    <w:p w14:paraId="761E71B7"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Odpady s obsahem azbestu musí být okamžitě baleny do neprodyšných obalů nebo uloženy do utěsnitelných nádob či kontejnerů a označeny. Takto zabezpečené odpady musí být následně odvezeny do zařízení, které je určeno k jejich odstranění a je provozováno oprávněnou osobou.</w:t>
      </w:r>
    </w:p>
    <w:p w14:paraId="08FD6CCC"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 Odpady s obsahem azbestu je možné odstraňovat (likvidovat) pouze v zařízeních k tomu určených – za podmínek stanovených § 35 a §§ souvisejících zákona č. 185/2001 Sb., o odpadech, v platném znění, dále § 17a) vyhlášky č. 383/2001 Sb., o podrobnostech nakládání s odpady, v platném znění, a vyhlášky č. 294/2005 Sb., o podmínkách ukládání odpadů na skládky a jejich </w:t>
      </w:r>
      <w:r w:rsidRPr="00944EF9">
        <w:rPr>
          <w:rFonts w:ascii="Segoe UI Semilight" w:eastAsiaTheme="minorEastAsia" w:hAnsi="Segoe UI Semilight" w:cstheme="minorBidi"/>
          <w:color w:val="auto"/>
          <w:sz w:val="22"/>
          <w:szCs w:val="22"/>
          <w:shd w:val="clear" w:color="auto" w:fill="auto"/>
        </w:rPr>
        <w:lastRenderedPageBreak/>
        <w:t>využití na povrchu terénu a změně vyhlášky č. 383/2001 Sb., o podrobnostech nakládání s odpady. Lze je tedy odstraňovat i na některých skládkách skupiny S-00 = skládky „ostatních“ odpadů kategorie S-001, S-002, S-003 v souladu se schváleným Provozním řádem a podmínkami uvedenými v rozhodnutí příslušného orgánu životního prostředí při udělení souhlasu s provozem takového zařízení.</w:t>
      </w:r>
    </w:p>
    <w:p w14:paraId="7D439690" w14:textId="77777777" w:rsidR="00944EF9" w:rsidRPr="00944EF9" w:rsidRDefault="00944EF9" w:rsidP="00944EF9">
      <w:pPr>
        <w:pStyle w:val="Body"/>
        <w:rPr>
          <w:rFonts w:ascii="Segoe UI Semilight" w:eastAsiaTheme="minorEastAsia" w:hAnsi="Segoe UI Semilight" w:cstheme="minorBidi"/>
          <w:color w:val="auto"/>
          <w:sz w:val="22"/>
          <w:szCs w:val="22"/>
          <w:shd w:val="clear" w:color="auto" w:fill="auto"/>
        </w:rPr>
      </w:pPr>
      <w:r w:rsidRPr="00944EF9">
        <w:rPr>
          <w:rFonts w:ascii="Segoe UI Semilight" w:eastAsiaTheme="minorEastAsia" w:hAnsi="Segoe UI Semilight" w:cstheme="minorBidi"/>
          <w:color w:val="auto"/>
          <w:sz w:val="22"/>
          <w:szCs w:val="22"/>
          <w:shd w:val="clear" w:color="auto" w:fill="auto"/>
        </w:rPr>
        <w:t xml:space="preserve">• Místo na skládkách, kde je azbestový odpad ukládán, musí být ihned zahrnuto inertním </w:t>
      </w:r>
      <w:commentRangeStart w:id="165"/>
      <w:commentRangeStart w:id="166"/>
      <w:r w:rsidRPr="00944EF9">
        <w:rPr>
          <w:rFonts w:ascii="Segoe UI Semilight" w:eastAsiaTheme="minorEastAsia" w:hAnsi="Segoe UI Semilight" w:cstheme="minorBidi"/>
          <w:color w:val="auto"/>
          <w:sz w:val="22"/>
          <w:szCs w:val="22"/>
          <w:shd w:val="clear" w:color="auto" w:fill="auto"/>
        </w:rPr>
        <w:t>materiálem</w:t>
      </w:r>
      <w:commentRangeEnd w:id="165"/>
      <w:r w:rsidR="00DC7317">
        <w:rPr>
          <w:rStyle w:val="Odkaznakoment"/>
          <w:rFonts w:ascii="Segoe UI Semilight" w:hAnsi="Segoe UI Semilight" w:cstheme="minorBidi"/>
          <w:color w:val="auto"/>
          <w:shd w:val="clear" w:color="auto" w:fill="auto"/>
        </w:rPr>
        <w:commentReference w:id="165"/>
      </w:r>
      <w:commentRangeEnd w:id="166"/>
      <w:r w:rsidR="00C37F0C">
        <w:rPr>
          <w:rStyle w:val="Odkaznakoment"/>
          <w:rFonts w:ascii="Segoe UI Semilight" w:hAnsi="Segoe UI Semilight" w:cstheme="minorBidi"/>
          <w:color w:val="auto"/>
          <w:shd w:val="clear" w:color="auto" w:fill="auto"/>
        </w:rPr>
        <w:commentReference w:id="166"/>
      </w:r>
      <w:r w:rsidRPr="00944EF9">
        <w:rPr>
          <w:rFonts w:ascii="Segoe UI Semilight" w:eastAsiaTheme="minorEastAsia" w:hAnsi="Segoe UI Semilight" w:cstheme="minorBidi"/>
          <w:color w:val="auto"/>
          <w:sz w:val="22"/>
          <w:szCs w:val="22"/>
          <w:shd w:val="clear" w:color="auto" w:fill="auto"/>
        </w:rPr>
        <w:t xml:space="preserve"> (materiál pro technické úpravy skládek) a provozovatel skládky musí místo uložení azbestových odpadů označit na situačním plánku (součást provozního řádu)! Podrobné podmínky jsou předmětem vyhlášky č. 294/2005Sb.</w:t>
      </w:r>
    </w:p>
    <w:p w14:paraId="61F3CF18" w14:textId="77777777" w:rsidR="00944EF9" w:rsidRPr="00944EF9" w:rsidRDefault="00944EF9" w:rsidP="002723BA">
      <w:pPr>
        <w:pStyle w:val="Normlnblok"/>
        <w:rPr>
          <w:rFonts w:eastAsiaTheme="minorEastAsia"/>
        </w:rPr>
      </w:pPr>
    </w:p>
    <w:p w14:paraId="749F469A" w14:textId="77777777" w:rsidR="000C235A" w:rsidRPr="000C235A" w:rsidRDefault="000C235A" w:rsidP="000C235A">
      <w:pPr>
        <w:suppressAutoHyphens/>
        <w:spacing w:after="0" w:line="240" w:lineRule="auto"/>
        <w:jc w:val="both"/>
        <w:rPr>
          <w:rFonts w:ascii="Times New Roman" w:eastAsia="Times New Roman" w:hAnsi="Times New Roman" w:cs="Times New Roman"/>
          <w:kern w:val="1"/>
          <w:sz w:val="20"/>
          <w:szCs w:val="20"/>
          <w:lang w:eastAsia="ar-SA"/>
        </w:rPr>
      </w:pPr>
    </w:p>
    <w:p w14:paraId="451E0E61"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2D1A6FA3"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733F461C" w14:textId="77777777" w:rsidR="00522BE6" w:rsidRDefault="00522BE6" w:rsidP="000C235A">
      <w:pPr>
        <w:suppressAutoHyphens/>
        <w:spacing w:before="28" w:after="0" w:line="240" w:lineRule="auto"/>
        <w:jc w:val="both"/>
        <w:rPr>
          <w:rStyle w:val="Siln"/>
          <w:lang w:eastAsia="ar-SA"/>
        </w:rPr>
      </w:pPr>
    </w:p>
    <w:p w14:paraId="6A39963B" w14:textId="5A8674E4"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h) ochrana životního prostředí při odstraňování stavby,</w:t>
      </w:r>
    </w:p>
    <w:p w14:paraId="3E45435B"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0235BF72" w14:textId="77777777" w:rsidR="000C235A" w:rsidRPr="000C235A" w:rsidRDefault="000C235A" w:rsidP="000C235A">
      <w:pPr>
        <w:spacing w:after="0"/>
        <w:rPr>
          <w:lang w:eastAsia="ar-SA"/>
        </w:rPr>
      </w:pPr>
      <w:r w:rsidRPr="000C235A">
        <w:rPr>
          <w:lang w:eastAsia="ar-SA"/>
        </w:rPr>
        <w:t xml:space="preserve">Pro ochranu ŽP jsou stanoveny podmínky pro nakládání s odpady – viz. předchozí bod. </w:t>
      </w:r>
    </w:p>
    <w:p w14:paraId="62FE3388" w14:textId="77777777" w:rsidR="000C235A" w:rsidRPr="000C235A" w:rsidRDefault="000C235A" w:rsidP="000C235A">
      <w:pPr>
        <w:spacing w:after="0"/>
        <w:rPr>
          <w:lang w:eastAsia="ar-SA"/>
        </w:rPr>
      </w:pPr>
      <w:r w:rsidRPr="000C235A">
        <w:rPr>
          <w:lang w:eastAsia="ar-SA"/>
        </w:rPr>
        <w:t>Dodavatel stavby je povinen:</w:t>
      </w:r>
    </w:p>
    <w:p w14:paraId="4D0BCE50" w14:textId="15EBE5C9" w:rsidR="000C235A" w:rsidRPr="000C235A" w:rsidRDefault="000C235A" w:rsidP="000C235A">
      <w:pPr>
        <w:pStyle w:val="Odstavecseseznamem"/>
        <w:numPr>
          <w:ilvl w:val="0"/>
          <w:numId w:val="18"/>
        </w:numPr>
        <w:spacing w:after="0"/>
        <w:rPr>
          <w:lang w:eastAsia="ar-SA"/>
        </w:rPr>
      </w:pPr>
      <w:r w:rsidRPr="000C235A">
        <w:rPr>
          <w:lang w:eastAsia="ar-SA"/>
        </w:rPr>
        <w:t>zabezpečit očistu komunikací při výjezdu ze stavby, tak jak i očistu mechanizmů před vjezdem na obecní komunikace.</w:t>
      </w:r>
    </w:p>
    <w:p w14:paraId="58F69EBD" w14:textId="41747C04" w:rsidR="000C235A" w:rsidRPr="000C235A" w:rsidRDefault="000C235A" w:rsidP="000C235A">
      <w:pPr>
        <w:pStyle w:val="Odstavecseseznamem"/>
        <w:numPr>
          <w:ilvl w:val="0"/>
          <w:numId w:val="18"/>
        </w:numPr>
        <w:spacing w:after="0"/>
        <w:rPr>
          <w:lang w:eastAsia="ar-SA"/>
        </w:rPr>
      </w:pPr>
      <w:r w:rsidRPr="000C235A">
        <w:rPr>
          <w:lang w:eastAsia="ar-SA"/>
        </w:rPr>
        <w:t>při demoličních pracích bude používáno skrápění vodou z důvodu zamezení prašnosti okolí.</w:t>
      </w:r>
    </w:p>
    <w:p w14:paraId="0834A409" w14:textId="77777777" w:rsidR="000C235A" w:rsidRPr="000C235A" w:rsidRDefault="000C235A" w:rsidP="000C235A">
      <w:pPr>
        <w:spacing w:after="0"/>
        <w:rPr>
          <w:lang w:eastAsia="ar-SA"/>
        </w:rPr>
      </w:pPr>
    </w:p>
    <w:p w14:paraId="6685ABE8" w14:textId="77777777" w:rsidR="000C235A" w:rsidRPr="000C235A" w:rsidRDefault="000C235A" w:rsidP="000C235A">
      <w:pPr>
        <w:spacing w:after="0"/>
        <w:rPr>
          <w:lang w:val="hu-HU" w:eastAsia="ar-SA"/>
        </w:rPr>
      </w:pPr>
      <w:r w:rsidRPr="000C235A">
        <w:rPr>
          <w:lang w:eastAsia="ar-SA"/>
        </w:rPr>
        <w:t xml:space="preserve">Dodavatel stavby provede opatření ke snížení hlučnosti a prašnosti na stavbě (kropení, plachty a dodržování stanovené doby práce). Po ukončení demoličních prací se provede rekultivace travnatých ploch dotčených výstavbou. </w:t>
      </w:r>
    </w:p>
    <w:p w14:paraId="3120DDCA" w14:textId="77777777" w:rsidR="000C235A" w:rsidRPr="000C235A" w:rsidRDefault="000C235A" w:rsidP="000C235A">
      <w:pPr>
        <w:spacing w:after="0"/>
        <w:rPr>
          <w:lang w:eastAsia="ar-SA"/>
        </w:rPr>
      </w:pPr>
      <w:r w:rsidRPr="000C235A">
        <w:rPr>
          <w:lang w:eastAsia="ar-SA"/>
        </w:rPr>
        <w:tab/>
      </w:r>
    </w:p>
    <w:p w14:paraId="54E9678C" w14:textId="77777777" w:rsidR="000C235A" w:rsidRPr="000C235A" w:rsidRDefault="000C235A" w:rsidP="000C235A">
      <w:pPr>
        <w:spacing w:after="0"/>
        <w:rPr>
          <w:lang w:eastAsia="ar-SA"/>
        </w:rPr>
      </w:pPr>
      <w:r w:rsidRPr="000C235A">
        <w:rPr>
          <w:lang w:eastAsia="ar-SA"/>
        </w:rPr>
        <w:t>Stavebními pracemi se podstatně nezhorší životní prostředí (z hlediska prašnosti a hlučnosti) v lokalitě za předpokladu, že:</w:t>
      </w:r>
    </w:p>
    <w:p w14:paraId="1936458C" w14:textId="77777777" w:rsidR="000C235A" w:rsidRPr="000C235A" w:rsidRDefault="000C235A" w:rsidP="000C235A">
      <w:pPr>
        <w:spacing w:after="0"/>
        <w:rPr>
          <w:lang w:eastAsia="ar-SA"/>
        </w:rPr>
      </w:pPr>
      <w:r w:rsidRPr="000C235A">
        <w:rPr>
          <w:lang w:eastAsia="ar-SA"/>
        </w:rPr>
        <w:t xml:space="preserve">- demoliční práce včetně přemisťování suti budou prováděny s maximálním opatřením proti vzniku a šíření prachu, tedy skrápěním, přeprava uzavřenými shozy, uzavřenými kontejnery, oplachtovanými nákladními vozy, sítě na lešení </w:t>
      </w:r>
      <w:proofErr w:type="gramStart"/>
      <w:r w:rsidRPr="000C235A">
        <w:rPr>
          <w:lang w:eastAsia="ar-SA"/>
        </w:rPr>
        <w:t>a pod.</w:t>
      </w:r>
      <w:proofErr w:type="gramEnd"/>
    </w:p>
    <w:p w14:paraId="5216BD9C" w14:textId="77777777" w:rsidR="000C235A" w:rsidRPr="000C235A" w:rsidRDefault="000C235A" w:rsidP="000C235A">
      <w:pPr>
        <w:spacing w:after="0"/>
        <w:rPr>
          <w:lang w:eastAsia="ar-SA"/>
        </w:rPr>
      </w:pPr>
      <w:r w:rsidRPr="000C235A">
        <w:rPr>
          <w:lang w:eastAsia="ar-SA"/>
        </w:rPr>
        <w:t>- stavební materiály (včetně stavebního odpadu) budou skladovány tak, aby nemohlo dojít k jejich rozptylu do ovzduší nebo po okolních plochách</w:t>
      </w:r>
    </w:p>
    <w:p w14:paraId="4D74FAE3" w14:textId="77777777" w:rsidR="000C235A" w:rsidRPr="000C235A" w:rsidRDefault="000C235A" w:rsidP="000C235A">
      <w:pPr>
        <w:spacing w:after="0"/>
        <w:rPr>
          <w:lang w:eastAsia="ar-SA"/>
        </w:rPr>
      </w:pPr>
      <w:r w:rsidRPr="000C235A">
        <w:rPr>
          <w:lang w:eastAsia="ar-SA"/>
        </w:rPr>
        <w:t xml:space="preserve">- demolice objektu bude prováděna s maximálními opatřeními proti šíření hluku a bude realizována pouze v denní době – stavební práce budou prováděny tak, aby hlukem ani jiným způsobem </w:t>
      </w:r>
    </w:p>
    <w:p w14:paraId="1BC9C1EA" w14:textId="77777777" w:rsidR="000C235A" w:rsidRPr="000C235A" w:rsidRDefault="000C235A" w:rsidP="000C235A">
      <w:pPr>
        <w:spacing w:after="0"/>
        <w:rPr>
          <w:lang w:eastAsia="ar-SA"/>
        </w:rPr>
      </w:pPr>
      <w:r w:rsidRPr="000C235A">
        <w:rPr>
          <w:lang w:eastAsia="ar-SA"/>
        </w:rPr>
        <w:t>Veškeré práce prováděné na staveništi budou prováděny zaškolenými pracovníky v souladu s příslušnými ustanoveními v NV č.591/2006 Sb. a NV č.362/2005 Sb. O bezpečnosti práce a technických zařízení při stavebních pracích.</w:t>
      </w:r>
    </w:p>
    <w:p w14:paraId="2620F39E" w14:textId="77777777" w:rsidR="000C235A" w:rsidRPr="000C235A" w:rsidRDefault="000C235A" w:rsidP="000C235A">
      <w:pPr>
        <w:spacing w:after="0"/>
        <w:rPr>
          <w:lang w:eastAsia="ar-SA"/>
        </w:rPr>
      </w:pPr>
      <w:r w:rsidRPr="000C235A">
        <w:rPr>
          <w:lang w:eastAsia="ar-SA"/>
        </w:rPr>
        <w:t>Veškeré demoliční práce budou prováděny s ohledem na okolní zástavbu v pracovní dny v době od 7.00 hod do 21.00 hod.</w:t>
      </w:r>
    </w:p>
    <w:p w14:paraId="592EC46C" w14:textId="77777777" w:rsidR="000C235A" w:rsidRPr="000C235A" w:rsidRDefault="000C235A" w:rsidP="000C235A">
      <w:pPr>
        <w:spacing w:after="0"/>
        <w:rPr>
          <w:lang w:eastAsia="ar-SA"/>
        </w:rPr>
      </w:pPr>
      <w:r w:rsidRPr="000C235A">
        <w:rPr>
          <w:lang w:eastAsia="ar-SA"/>
        </w:rPr>
        <w:t>Při stavebních pracích nedojde (vzhledem k charakteru a rozsahu činnosti) ke střetu veřejných zájmů a potřeb stavební činnosti.</w:t>
      </w:r>
    </w:p>
    <w:p w14:paraId="72323CC5" w14:textId="77777777" w:rsidR="000C235A" w:rsidRPr="000C235A" w:rsidRDefault="000C235A" w:rsidP="000C235A">
      <w:pPr>
        <w:spacing w:after="0"/>
        <w:rPr>
          <w:lang w:eastAsia="ar-SA"/>
        </w:rPr>
      </w:pPr>
    </w:p>
    <w:p w14:paraId="0C525418" w14:textId="77777777" w:rsidR="000C235A" w:rsidRPr="000C235A" w:rsidRDefault="000C235A" w:rsidP="000C235A">
      <w:pPr>
        <w:spacing w:after="0"/>
        <w:rPr>
          <w:lang w:val="hu-HU" w:eastAsia="ar-SA"/>
        </w:rPr>
      </w:pPr>
      <w:r w:rsidRPr="000C235A">
        <w:rPr>
          <w:lang w:eastAsia="ar-SA"/>
        </w:rPr>
        <w:lastRenderedPageBreak/>
        <w:t>Staveniště nepřesáhne obvod parcely. V nočních hodinách bude zabezpečeno proti vniknutí.</w:t>
      </w:r>
    </w:p>
    <w:p w14:paraId="4D70E061" w14:textId="77777777" w:rsidR="000C235A" w:rsidRPr="000C235A" w:rsidRDefault="000C235A" w:rsidP="000C235A">
      <w:pPr>
        <w:suppressAutoHyphens/>
        <w:spacing w:before="120" w:after="0" w:line="240" w:lineRule="auto"/>
        <w:ind w:left="705"/>
        <w:jc w:val="both"/>
        <w:rPr>
          <w:rFonts w:ascii="Times New Roman" w:eastAsia="Times New Roman" w:hAnsi="Times New Roman" w:cs="Times New Roman"/>
          <w:kern w:val="1"/>
          <w:sz w:val="20"/>
          <w:szCs w:val="20"/>
          <w:lang w:eastAsia="ar-SA"/>
        </w:rPr>
      </w:pPr>
    </w:p>
    <w:p w14:paraId="7E5CC3E6"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i) zásady bezpečnosti a ochrany zdraví při práci na staveništi, posouzení potřeby koordinátora bezpečnosti a ochrany zdraví při práci podle jiných právních předpisů5),</w:t>
      </w:r>
    </w:p>
    <w:p w14:paraId="47D44684"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35A20873" w14:textId="77777777" w:rsidR="000C235A" w:rsidRPr="000C235A" w:rsidRDefault="000C235A" w:rsidP="000C235A">
      <w:pPr>
        <w:rPr>
          <w:b/>
          <w:color w:val="000000"/>
          <w:lang w:eastAsia="ar-SA"/>
        </w:rPr>
      </w:pPr>
      <w:bookmarkStart w:id="167" w:name="_Toc125629136"/>
      <w:r w:rsidRPr="000C235A">
        <w:rPr>
          <w:lang w:eastAsia="ar-SA"/>
        </w:rPr>
        <w:t>Veškeré demoliční práce musí být prováděny podle požadavků vyhlášky ČÚBP č. 324/1990 Sb. a Nařízení vlády č. 361/2007 Sb., kterým se stanoví podmínky ochrany zdraví při práci.  Pokud se během prací vyskytnou mimořádné poměry, které neřeší technologický postup, je nutno práce přerušit a přizvat k řešení kvalifikovaného pracovníka, který technologický postup doplní. Veškeré ruční i strojní zařízení musí být obsluhováno kvalifikovanými pracovníky. Pracovníci na stavbě budou používat ochranné pomůcky a prostředky a projdou školením o zásadách bezpečnosti práce. Na staveništi bude udržován pořádek.</w:t>
      </w:r>
      <w:bookmarkEnd w:id="167"/>
    </w:p>
    <w:p w14:paraId="242AFD18"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203C48FA"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j) úpravy pro bezbariérové užívání výstavbou dotčených staveb,</w:t>
      </w:r>
    </w:p>
    <w:p w14:paraId="43C86EB2" w14:textId="77777777" w:rsidR="000C235A" w:rsidRPr="000C235A" w:rsidRDefault="000C235A" w:rsidP="000C235A">
      <w:pPr>
        <w:suppressAutoHyphens/>
        <w:spacing w:before="28" w:after="0" w:line="240" w:lineRule="auto"/>
        <w:jc w:val="both"/>
        <w:rPr>
          <w:rFonts w:ascii="Times New Roman" w:eastAsia="Times New Roman" w:hAnsi="Times New Roman" w:cs="Times New Roman"/>
          <w:kern w:val="1"/>
          <w:sz w:val="24"/>
          <w:szCs w:val="24"/>
          <w:lang w:eastAsia="ar-SA"/>
        </w:rPr>
      </w:pPr>
    </w:p>
    <w:p w14:paraId="17D20B1C" w14:textId="7F002033" w:rsidR="000C235A" w:rsidRPr="00183F77" w:rsidRDefault="000C235A" w:rsidP="00183F77">
      <w:pPr>
        <w:rPr>
          <w:sz w:val="24"/>
          <w:szCs w:val="24"/>
          <w:lang w:eastAsia="ar-SA"/>
        </w:rPr>
      </w:pPr>
      <w:r w:rsidRPr="000C235A">
        <w:rPr>
          <w:b/>
          <w:lang w:eastAsia="ar-SA"/>
        </w:rPr>
        <w:tab/>
      </w:r>
      <w:r w:rsidRPr="000C235A">
        <w:rPr>
          <w:lang w:eastAsia="ar-SA"/>
        </w:rPr>
        <w:t>Neřeší se.</w:t>
      </w:r>
    </w:p>
    <w:p w14:paraId="7000F3EE" w14:textId="77777777" w:rsidR="000C235A" w:rsidRPr="000C235A" w:rsidRDefault="000C235A" w:rsidP="000C235A">
      <w:pPr>
        <w:suppressAutoHyphens/>
        <w:spacing w:before="28" w:after="0" w:line="240" w:lineRule="auto"/>
        <w:jc w:val="both"/>
        <w:rPr>
          <w:rStyle w:val="Siln"/>
          <w:lang w:eastAsia="ar-SA"/>
        </w:rPr>
      </w:pPr>
      <w:r w:rsidRPr="000C235A">
        <w:rPr>
          <w:rStyle w:val="Siln"/>
          <w:lang w:eastAsia="ar-SA"/>
        </w:rPr>
        <w:t>k) zásady pro dopravně inženýrské opatření,</w:t>
      </w:r>
    </w:p>
    <w:p w14:paraId="6F9AEB97" w14:textId="77777777" w:rsidR="000C235A" w:rsidRPr="000C235A" w:rsidRDefault="000C235A" w:rsidP="000C235A">
      <w:pPr>
        <w:suppressAutoHyphens/>
        <w:spacing w:before="28" w:after="0" w:line="240" w:lineRule="auto"/>
        <w:jc w:val="both"/>
        <w:rPr>
          <w:rFonts w:ascii="Times New Roman" w:eastAsia="Times New Roman" w:hAnsi="Times New Roman" w:cs="Times New Roman"/>
          <w:b/>
          <w:color w:val="000000"/>
          <w:kern w:val="1"/>
          <w:sz w:val="20"/>
          <w:szCs w:val="20"/>
          <w:lang w:eastAsia="ar-SA"/>
        </w:rPr>
      </w:pPr>
    </w:p>
    <w:p w14:paraId="254D030F" w14:textId="77777777" w:rsidR="000C235A" w:rsidRPr="000C235A" w:rsidRDefault="000C235A" w:rsidP="000C235A">
      <w:pPr>
        <w:rPr>
          <w:rFonts w:ascii="Times New Roman" w:eastAsia="Times New Roman" w:hAnsi="Times New Roman" w:cs="Times New Roman"/>
          <w:bCs/>
          <w:color w:val="000000"/>
          <w:kern w:val="1"/>
          <w:sz w:val="20"/>
          <w:szCs w:val="20"/>
          <w:lang w:eastAsia="ar-SA"/>
        </w:rPr>
      </w:pPr>
      <w:r w:rsidRPr="000C235A">
        <w:rPr>
          <w:rFonts w:ascii="Times New Roman" w:eastAsia="Times New Roman" w:hAnsi="Times New Roman" w:cs="Times New Roman"/>
          <w:b/>
          <w:color w:val="000000"/>
          <w:kern w:val="1"/>
          <w:sz w:val="20"/>
          <w:szCs w:val="20"/>
          <w:lang w:eastAsia="ar-SA"/>
        </w:rPr>
        <w:tab/>
      </w:r>
      <w:r w:rsidRPr="000C235A">
        <w:rPr>
          <w:lang w:eastAsia="ar-SA"/>
        </w:rPr>
        <w:t>Neřeší se.</w:t>
      </w:r>
    </w:p>
    <w:p w14:paraId="58832B50" w14:textId="77777777" w:rsidR="0022321A" w:rsidRPr="00511EA2" w:rsidRDefault="00B60E16">
      <w:pPr>
        <w:pStyle w:val="Nadpis1"/>
      </w:pPr>
      <w:bookmarkStart w:id="168" w:name="_Toc504134168"/>
      <w:bookmarkStart w:id="169" w:name="_Toc511808512"/>
      <w:bookmarkStart w:id="170" w:name="_Toc516581745"/>
      <w:bookmarkStart w:id="171" w:name="_Toc130450422"/>
      <w:bookmarkEnd w:id="168"/>
      <w:bookmarkEnd w:id="169"/>
      <w:bookmarkEnd w:id="170"/>
      <w:r w:rsidRPr="00511EA2">
        <w:rPr>
          <w:rStyle w:val="Siln"/>
          <w:b/>
          <w:bCs w:val="0"/>
          <w:sz w:val="28"/>
        </w:rPr>
        <w:t>ZÁVĚR</w:t>
      </w:r>
      <w:bookmarkEnd w:id="171"/>
    </w:p>
    <w:p w14:paraId="58832B51" w14:textId="6CE236E0" w:rsidR="007B04EA" w:rsidRDefault="00B60E16" w:rsidP="003D3A7C">
      <w:pPr>
        <w:pStyle w:val="Normlnblok"/>
      </w:pPr>
      <w:r w:rsidRPr="00511EA2">
        <w:t xml:space="preserve">Investor si je vědom, že dokumentace je zpracována v rozsahu pro </w:t>
      </w:r>
      <w:bookmarkStart w:id="172" w:name="_Toc504134169"/>
      <w:bookmarkStart w:id="173" w:name="_Toc511808513"/>
      <w:bookmarkEnd w:id="172"/>
      <w:bookmarkEnd w:id="173"/>
      <w:r w:rsidR="00937714">
        <w:t xml:space="preserve">povolení odstranění stavby.  </w:t>
      </w:r>
      <w:r w:rsidR="00937714" w:rsidRPr="00937714">
        <w:t>Konstrukce objektu jsou odhadované, z důvodu nepřístupnosti vnitřních částí objekt</w:t>
      </w:r>
      <w:r w:rsidR="00937714">
        <w:t>ů</w:t>
      </w:r>
      <w:r w:rsidR="00937714" w:rsidRPr="00937714">
        <w:t>. V rámci PD nebyl prováděn stavebně technický průzkum ani sondy. V případě potřeby podrobného popsání všech skladeb je nutné zpracovat stavebně technický průzkum vč. sond jednotlivých konstrukcí a zpřístupnit celý objekt.</w:t>
      </w:r>
      <w:r w:rsidR="00937714">
        <w:t xml:space="preserve"> Průzkum a sondy budou podkladem pro případný další stupeň dokumentace.</w:t>
      </w:r>
    </w:p>
    <w:p w14:paraId="78FB5020" w14:textId="77777777" w:rsidR="007B04EA" w:rsidRDefault="007B04EA">
      <w:pPr>
        <w:spacing w:after="0"/>
      </w:pPr>
      <w:r>
        <w:br w:type="page"/>
      </w:r>
    </w:p>
    <w:p w14:paraId="500312CD" w14:textId="77777777" w:rsidR="007B04EA" w:rsidRPr="00B35060" w:rsidRDefault="007B04EA" w:rsidP="00B35060">
      <w:pPr>
        <w:pStyle w:val="Nadpis1"/>
        <w:spacing w:before="0" w:after="240" w:line="276" w:lineRule="auto"/>
        <w:rPr>
          <w:b w:val="0"/>
          <w:sz w:val="56"/>
        </w:rPr>
      </w:pPr>
      <w:bookmarkStart w:id="174" w:name="_Toc125629137"/>
      <w:bookmarkStart w:id="175" w:name="_Toc130450423"/>
      <w:r w:rsidRPr="00B35060">
        <w:rPr>
          <w:b w:val="0"/>
          <w:sz w:val="56"/>
        </w:rPr>
        <w:lastRenderedPageBreak/>
        <w:t>C.</w:t>
      </w:r>
      <w:r w:rsidRPr="00B35060">
        <w:rPr>
          <w:b w:val="0"/>
          <w:sz w:val="56"/>
        </w:rPr>
        <w:tab/>
        <w:t>SITUAČNÍ VÝKRESY</w:t>
      </w:r>
      <w:bookmarkEnd w:id="174"/>
      <w:bookmarkEnd w:id="175"/>
    </w:p>
    <w:p w14:paraId="2732E84F" w14:textId="77777777" w:rsidR="00B35060" w:rsidRDefault="007B04EA" w:rsidP="00B35060">
      <w:pPr>
        <w:pStyle w:val="Nadpis1"/>
        <w:spacing w:before="0"/>
        <w:rPr>
          <w:rStyle w:val="Siln"/>
          <w:b/>
          <w:bCs w:val="0"/>
        </w:rPr>
      </w:pPr>
      <w:bookmarkStart w:id="176" w:name="_Toc130450424"/>
      <w:r w:rsidRPr="00B35060">
        <w:rPr>
          <w:rStyle w:val="Siln"/>
          <w:b/>
          <w:bCs w:val="0"/>
        </w:rPr>
        <w:t>C.1 Situa</w:t>
      </w:r>
      <w:r w:rsidR="00B35060" w:rsidRPr="00B35060">
        <w:rPr>
          <w:rStyle w:val="Siln"/>
          <w:b/>
          <w:bCs w:val="0"/>
        </w:rPr>
        <w:t>ce</w:t>
      </w:r>
      <w:r w:rsidRPr="00B35060">
        <w:rPr>
          <w:rStyle w:val="Siln"/>
          <w:b/>
          <w:bCs w:val="0"/>
        </w:rPr>
        <w:t xml:space="preserve"> širších vztahů</w:t>
      </w:r>
      <w:bookmarkEnd w:id="176"/>
    </w:p>
    <w:p w14:paraId="703822C3" w14:textId="09D76463" w:rsidR="007B04EA" w:rsidRPr="00B35060" w:rsidRDefault="007B04EA" w:rsidP="00B35060">
      <w:pPr>
        <w:pStyle w:val="Nadpis1"/>
        <w:spacing w:before="0"/>
        <w:rPr>
          <w:rStyle w:val="Siln"/>
          <w:b/>
          <w:bCs w:val="0"/>
        </w:rPr>
      </w:pPr>
      <w:bookmarkStart w:id="177" w:name="_Toc130450425"/>
      <w:r w:rsidRPr="00B35060">
        <w:rPr>
          <w:rStyle w:val="Siln"/>
          <w:b/>
          <w:bCs w:val="0"/>
        </w:rPr>
        <w:t>C.2 Katastrální situační výkres</w:t>
      </w:r>
      <w:bookmarkEnd w:id="177"/>
    </w:p>
    <w:p w14:paraId="1A03363A" w14:textId="700ABD07" w:rsidR="007B04EA" w:rsidRPr="00B35060" w:rsidRDefault="00B35060" w:rsidP="007B04EA">
      <w:pPr>
        <w:jc w:val="both"/>
        <w:rPr>
          <w:rStyle w:val="Siln"/>
          <w:bCs w:val="0"/>
        </w:rPr>
      </w:pPr>
      <w:r w:rsidRPr="00B35060">
        <w:rPr>
          <w:rStyle w:val="Siln"/>
          <w:bCs w:val="0"/>
        </w:rPr>
        <w:t>C.3 Koordinační situace</w:t>
      </w:r>
    </w:p>
    <w:p w14:paraId="0844059F" w14:textId="77777777" w:rsidR="007B04EA" w:rsidRDefault="007B04EA" w:rsidP="007B04EA">
      <w:pPr>
        <w:jc w:val="both"/>
        <w:rPr>
          <w:b/>
          <w:sz w:val="24"/>
          <w:szCs w:val="24"/>
          <w:u w:val="single"/>
        </w:rPr>
      </w:pPr>
    </w:p>
    <w:p w14:paraId="3498613B" w14:textId="77777777" w:rsidR="007B04EA" w:rsidRDefault="007B04EA" w:rsidP="007B04EA">
      <w:pPr>
        <w:jc w:val="both"/>
        <w:rPr>
          <w:b/>
          <w:sz w:val="24"/>
          <w:szCs w:val="24"/>
          <w:u w:val="single"/>
        </w:rPr>
      </w:pPr>
    </w:p>
    <w:p w14:paraId="54D6DE50" w14:textId="77777777" w:rsidR="007B04EA" w:rsidRDefault="007B04EA" w:rsidP="007B04EA">
      <w:pPr>
        <w:jc w:val="both"/>
        <w:rPr>
          <w:b/>
          <w:sz w:val="24"/>
          <w:szCs w:val="24"/>
          <w:u w:val="single"/>
        </w:rPr>
      </w:pPr>
    </w:p>
    <w:p w14:paraId="076FD03C" w14:textId="59D86B68" w:rsidR="007B04EA" w:rsidRPr="00B35060" w:rsidRDefault="007B04EA" w:rsidP="00B35060">
      <w:pPr>
        <w:pStyle w:val="Nadpis1"/>
        <w:spacing w:before="0" w:after="240" w:line="276" w:lineRule="auto"/>
        <w:rPr>
          <w:b w:val="0"/>
          <w:sz w:val="56"/>
        </w:rPr>
      </w:pPr>
      <w:bookmarkStart w:id="178" w:name="_Toc125629140"/>
      <w:bookmarkStart w:id="179" w:name="_Toc130450426"/>
      <w:r w:rsidRPr="00B35060">
        <w:rPr>
          <w:b w:val="0"/>
          <w:sz w:val="56"/>
        </w:rPr>
        <w:t>D.</w:t>
      </w:r>
      <w:r w:rsidRPr="00B35060">
        <w:rPr>
          <w:b w:val="0"/>
          <w:sz w:val="56"/>
        </w:rPr>
        <w:tab/>
        <w:t>DOKUMENTACE</w:t>
      </w:r>
      <w:bookmarkEnd w:id="178"/>
      <w:bookmarkEnd w:id="179"/>
    </w:p>
    <w:p w14:paraId="697FAF94" w14:textId="6B9033BA" w:rsidR="00B35060" w:rsidRPr="00B35060" w:rsidRDefault="00B35060" w:rsidP="00B35060">
      <w:pPr>
        <w:widowControl w:val="0"/>
        <w:numPr>
          <w:ilvl w:val="1"/>
          <w:numId w:val="20"/>
        </w:numPr>
        <w:tabs>
          <w:tab w:val="left" w:pos="622"/>
        </w:tabs>
        <w:autoSpaceDE w:val="0"/>
        <w:autoSpaceDN w:val="0"/>
        <w:spacing w:before="93" w:after="19" w:line="240" w:lineRule="auto"/>
        <w:outlineLvl w:val="1"/>
        <w:rPr>
          <w:rStyle w:val="Siln"/>
        </w:rPr>
      </w:pPr>
      <w:bookmarkStart w:id="180" w:name="_Toc125629375"/>
      <w:bookmarkStart w:id="181" w:name="_Toc130450427"/>
      <w:r w:rsidRPr="00B35060">
        <w:rPr>
          <w:rStyle w:val="Siln"/>
        </w:rPr>
        <w:t>Dokumentace stavebního nebo inženýrského objektu</w:t>
      </w:r>
      <w:bookmarkEnd w:id="180"/>
      <w:bookmarkEnd w:id="181"/>
    </w:p>
    <w:p w14:paraId="161D60EE" w14:textId="77777777" w:rsidR="00B35060" w:rsidRPr="00B35060" w:rsidRDefault="00B35060" w:rsidP="00B35060">
      <w:pPr>
        <w:widowControl w:val="0"/>
        <w:tabs>
          <w:tab w:val="left" w:pos="622"/>
        </w:tabs>
        <w:autoSpaceDE w:val="0"/>
        <w:autoSpaceDN w:val="0"/>
        <w:spacing w:before="93" w:after="19" w:line="240" w:lineRule="auto"/>
        <w:ind w:left="621"/>
        <w:outlineLvl w:val="1"/>
        <w:rPr>
          <w:rFonts w:ascii="Arial" w:eastAsia="Arial" w:hAnsi="Arial" w:cs="Arial"/>
          <w:b/>
          <w:bCs/>
        </w:rPr>
      </w:pPr>
    </w:p>
    <w:p w14:paraId="555512BA" w14:textId="21C70825" w:rsidR="00B35060" w:rsidRPr="00B35060" w:rsidRDefault="00B35060" w:rsidP="00B35060">
      <w:pPr>
        <w:widowControl w:val="0"/>
        <w:autoSpaceDE w:val="0"/>
        <w:autoSpaceDN w:val="0"/>
        <w:spacing w:after="0" w:line="20" w:lineRule="exact"/>
        <w:ind w:left="127"/>
        <w:rPr>
          <w:rFonts w:ascii="Arial" w:eastAsia="Arial" w:hAnsi="Arial" w:cs="Arial"/>
          <w:sz w:val="2"/>
        </w:rPr>
      </w:pPr>
    </w:p>
    <w:p w14:paraId="3BBC5C10" w14:textId="3A6A2CDB" w:rsidR="00B35060" w:rsidRPr="00B35060" w:rsidRDefault="00B35060" w:rsidP="00B35060">
      <w:pPr>
        <w:widowControl w:val="0"/>
        <w:numPr>
          <w:ilvl w:val="2"/>
          <w:numId w:val="20"/>
        </w:numPr>
        <w:tabs>
          <w:tab w:val="left" w:pos="1573"/>
          <w:tab w:val="left" w:pos="1574"/>
        </w:tabs>
        <w:autoSpaceDE w:val="0"/>
        <w:autoSpaceDN w:val="0"/>
        <w:spacing w:before="92" w:after="0" w:line="252" w:lineRule="exact"/>
        <w:ind w:left="1575"/>
        <w:rPr>
          <w:rFonts w:ascii="Arial" w:eastAsia="Arial" w:hAnsi="Arial" w:cs="Arial"/>
        </w:rPr>
      </w:pPr>
      <w:r w:rsidRPr="00B35060">
        <w:rPr>
          <w:rFonts w:ascii="Arial" w:eastAsia="Arial" w:hAnsi="Arial" w:cs="Arial"/>
        </w:rPr>
        <w:t>Architektonicko</w:t>
      </w:r>
      <w:r w:rsidR="00E12406">
        <w:rPr>
          <w:rFonts w:ascii="Arial" w:eastAsia="Arial" w:hAnsi="Arial" w:cs="Arial"/>
        </w:rPr>
        <w:t>-</w:t>
      </w:r>
      <w:r w:rsidRPr="00B35060">
        <w:rPr>
          <w:rFonts w:ascii="Arial" w:eastAsia="Arial" w:hAnsi="Arial" w:cs="Arial"/>
        </w:rPr>
        <w:t>stavební</w:t>
      </w:r>
      <w:r w:rsidRPr="00B35060">
        <w:rPr>
          <w:rFonts w:ascii="Arial" w:eastAsia="Arial" w:hAnsi="Arial" w:cs="Arial"/>
          <w:spacing w:val="-1"/>
        </w:rPr>
        <w:t xml:space="preserve"> </w:t>
      </w:r>
      <w:r w:rsidRPr="00B35060">
        <w:rPr>
          <w:rFonts w:ascii="Arial" w:eastAsia="Arial" w:hAnsi="Arial" w:cs="Arial"/>
        </w:rPr>
        <w:t>řešení</w:t>
      </w:r>
    </w:p>
    <w:p w14:paraId="0AA7B9EE" w14:textId="77777777" w:rsidR="007B04EA" w:rsidRDefault="007B04EA" w:rsidP="007B04EA">
      <w:pPr>
        <w:jc w:val="both"/>
        <w:rPr>
          <w:b/>
          <w:sz w:val="24"/>
          <w:szCs w:val="24"/>
          <w:u w:val="single"/>
        </w:rPr>
      </w:pPr>
    </w:p>
    <w:p w14:paraId="5F9491F6" w14:textId="77777777" w:rsidR="007B04EA" w:rsidRDefault="007B04EA" w:rsidP="007B04EA">
      <w:pPr>
        <w:jc w:val="both"/>
        <w:rPr>
          <w:b/>
          <w:sz w:val="24"/>
          <w:szCs w:val="24"/>
          <w:u w:val="single"/>
        </w:rPr>
      </w:pPr>
    </w:p>
    <w:p w14:paraId="61B0748A" w14:textId="77777777" w:rsidR="007B04EA" w:rsidRDefault="007B04EA" w:rsidP="007B04EA">
      <w:pPr>
        <w:jc w:val="both"/>
        <w:rPr>
          <w:b/>
          <w:sz w:val="24"/>
          <w:szCs w:val="24"/>
          <w:u w:val="single"/>
        </w:rPr>
      </w:pPr>
    </w:p>
    <w:p w14:paraId="00621740" w14:textId="77777777" w:rsidR="007B04EA" w:rsidRDefault="007B04EA" w:rsidP="007B04EA">
      <w:pPr>
        <w:jc w:val="both"/>
        <w:rPr>
          <w:b/>
          <w:sz w:val="24"/>
          <w:szCs w:val="24"/>
          <w:u w:val="single"/>
        </w:rPr>
      </w:pPr>
    </w:p>
    <w:p w14:paraId="4E22AC05" w14:textId="77777777" w:rsidR="007B04EA" w:rsidRPr="00B35060" w:rsidRDefault="007B04EA" w:rsidP="00B35060">
      <w:pPr>
        <w:pStyle w:val="Nadpis1"/>
        <w:spacing w:before="0" w:after="240" w:line="276" w:lineRule="auto"/>
        <w:rPr>
          <w:b w:val="0"/>
          <w:sz w:val="56"/>
        </w:rPr>
      </w:pPr>
      <w:bookmarkStart w:id="182" w:name="_Toc125629141"/>
      <w:bookmarkStart w:id="183" w:name="_Toc130450428"/>
      <w:r w:rsidRPr="00B35060">
        <w:rPr>
          <w:b w:val="0"/>
          <w:sz w:val="56"/>
        </w:rPr>
        <w:t>E.</w:t>
      </w:r>
      <w:r w:rsidRPr="00B35060">
        <w:rPr>
          <w:b w:val="0"/>
          <w:sz w:val="56"/>
        </w:rPr>
        <w:tab/>
        <w:t>DOKLADOVÁ ČÁST</w:t>
      </w:r>
      <w:bookmarkEnd w:id="182"/>
      <w:bookmarkEnd w:id="183"/>
    </w:p>
    <w:p w14:paraId="6F19C21D" w14:textId="77777777" w:rsidR="00B35060" w:rsidRPr="00B35060" w:rsidRDefault="00B35060" w:rsidP="00B35060">
      <w:pPr>
        <w:pStyle w:val="Odstavecseseznamem"/>
        <w:widowControl w:val="0"/>
        <w:numPr>
          <w:ilvl w:val="1"/>
          <w:numId w:val="22"/>
        </w:numPr>
        <w:tabs>
          <w:tab w:val="left" w:pos="610"/>
        </w:tabs>
        <w:autoSpaceDE w:val="0"/>
        <w:autoSpaceDN w:val="0"/>
        <w:spacing w:before="491" w:after="0" w:line="240" w:lineRule="auto"/>
        <w:contextualSpacing w:val="0"/>
      </w:pPr>
      <w:r w:rsidRPr="00B35060">
        <w:t>Závazná stanoviska, stanoviska, rozhodnutí, vyjádření dotčených</w:t>
      </w:r>
      <w:r w:rsidRPr="00B35060">
        <w:rPr>
          <w:spacing w:val="-5"/>
        </w:rPr>
        <w:t xml:space="preserve"> </w:t>
      </w:r>
      <w:r w:rsidRPr="00B35060">
        <w:t>orgánů</w:t>
      </w:r>
    </w:p>
    <w:p w14:paraId="4A38C8EC" w14:textId="77777777" w:rsidR="00B35060" w:rsidRPr="00B35060" w:rsidRDefault="00B35060" w:rsidP="00B35060">
      <w:pPr>
        <w:pStyle w:val="Odstavecseseznamem"/>
        <w:widowControl w:val="0"/>
        <w:numPr>
          <w:ilvl w:val="1"/>
          <w:numId w:val="22"/>
        </w:numPr>
        <w:tabs>
          <w:tab w:val="left" w:pos="549"/>
        </w:tabs>
        <w:autoSpaceDE w:val="0"/>
        <w:autoSpaceDN w:val="0"/>
        <w:spacing w:after="0" w:line="252" w:lineRule="exact"/>
        <w:ind w:left="548" w:hanging="392"/>
        <w:contextualSpacing w:val="0"/>
      </w:pPr>
      <w:r w:rsidRPr="00B35060">
        <w:t xml:space="preserve">  Stanoviska vlastníků veřejné dopravní a technické</w:t>
      </w:r>
      <w:r w:rsidRPr="00B35060">
        <w:rPr>
          <w:spacing w:val="-2"/>
        </w:rPr>
        <w:t xml:space="preserve"> </w:t>
      </w:r>
      <w:r w:rsidRPr="00B35060">
        <w:t>infrastruktury</w:t>
      </w:r>
    </w:p>
    <w:p w14:paraId="7F80DF45" w14:textId="77777777" w:rsidR="00B35060" w:rsidRPr="00B35060" w:rsidRDefault="00B35060" w:rsidP="00B35060">
      <w:pPr>
        <w:pStyle w:val="Zkladntext"/>
        <w:spacing w:line="252" w:lineRule="exact"/>
        <w:ind w:left="157"/>
      </w:pPr>
      <w:r w:rsidRPr="00B35060">
        <w:t xml:space="preserve">E.3   </w:t>
      </w:r>
      <w:r w:rsidRPr="00B35060">
        <w:rPr>
          <w:rFonts w:ascii="Segoe UI Semilight" w:eastAsiaTheme="minorHAnsi" w:hAnsi="Segoe UI Semilight" w:cstheme="minorBidi"/>
        </w:rPr>
        <w:t>Geodetický podklad pro projektovou činnost zpracovaný podle jiných právních předpisů</w:t>
      </w:r>
    </w:p>
    <w:p w14:paraId="0E025C98" w14:textId="77777777" w:rsidR="00B35060" w:rsidRPr="00B35060" w:rsidRDefault="00B35060" w:rsidP="00B35060">
      <w:pPr>
        <w:pStyle w:val="Odstavecseseznamem"/>
        <w:widowControl w:val="0"/>
        <w:numPr>
          <w:ilvl w:val="1"/>
          <w:numId w:val="21"/>
        </w:numPr>
        <w:tabs>
          <w:tab w:val="left" w:pos="549"/>
        </w:tabs>
        <w:autoSpaceDE w:val="0"/>
        <w:autoSpaceDN w:val="0"/>
        <w:spacing w:after="0" w:line="240" w:lineRule="auto"/>
        <w:contextualSpacing w:val="0"/>
      </w:pPr>
      <w:r w:rsidRPr="00B35060">
        <w:t xml:space="preserve">  Projekt zpracovaný báňským</w:t>
      </w:r>
      <w:r w:rsidRPr="00B35060">
        <w:rPr>
          <w:spacing w:val="-2"/>
        </w:rPr>
        <w:t xml:space="preserve"> </w:t>
      </w:r>
      <w:r w:rsidRPr="00B35060">
        <w:t>projektantem</w:t>
      </w:r>
    </w:p>
    <w:p w14:paraId="0BA6F6E2" w14:textId="77777777" w:rsidR="00B35060" w:rsidRPr="00B35060" w:rsidRDefault="00B35060" w:rsidP="00B35060">
      <w:pPr>
        <w:pStyle w:val="Odstavecseseznamem"/>
        <w:widowControl w:val="0"/>
        <w:numPr>
          <w:ilvl w:val="1"/>
          <w:numId w:val="21"/>
        </w:numPr>
        <w:tabs>
          <w:tab w:val="left" w:pos="549"/>
        </w:tabs>
        <w:autoSpaceDE w:val="0"/>
        <w:autoSpaceDN w:val="0"/>
        <w:spacing w:after="0" w:line="240" w:lineRule="auto"/>
        <w:contextualSpacing w:val="0"/>
      </w:pPr>
      <w:r w:rsidRPr="00B35060">
        <w:t xml:space="preserve">  Průkaz energetické náročnosti budovy podle zákona o hospodaření s</w:t>
      </w:r>
      <w:r w:rsidRPr="00B35060">
        <w:rPr>
          <w:spacing w:val="-5"/>
        </w:rPr>
        <w:t xml:space="preserve"> </w:t>
      </w:r>
      <w:r w:rsidRPr="00B35060">
        <w:t>energií</w:t>
      </w:r>
    </w:p>
    <w:p w14:paraId="1F59F067" w14:textId="77777777" w:rsidR="00B35060" w:rsidRPr="00B35060" w:rsidRDefault="00B35060" w:rsidP="00B35060">
      <w:pPr>
        <w:pStyle w:val="Odstavecseseznamem"/>
        <w:widowControl w:val="0"/>
        <w:numPr>
          <w:ilvl w:val="1"/>
          <w:numId w:val="21"/>
        </w:numPr>
        <w:tabs>
          <w:tab w:val="left" w:pos="661"/>
        </w:tabs>
        <w:autoSpaceDE w:val="0"/>
        <w:autoSpaceDN w:val="0"/>
        <w:spacing w:before="1" w:after="0" w:line="240" w:lineRule="auto"/>
        <w:ind w:left="157" w:right="528" w:hanging="1"/>
        <w:contextualSpacing w:val="0"/>
      </w:pPr>
      <w:r w:rsidRPr="00B35060">
        <w:t>Ostatní stanoviska, vyjádření, posudky a výsledky jednání vedených v průběhu zpracování</w:t>
      </w:r>
      <w:r w:rsidRPr="00B35060">
        <w:rPr>
          <w:spacing w:val="-1"/>
        </w:rPr>
        <w:t xml:space="preserve"> </w:t>
      </w:r>
      <w:r w:rsidRPr="00B35060">
        <w:t>dokumentace</w:t>
      </w:r>
    </w:p>
    <w:p w14:paraId="177A0BC4" w14:textId="77777777" w:rsidR="003D3A7C" w:rsidRPr="00163D00" w:rsidRDefault="003D3A7C" w:rsidP="003D3A7C">
      <w:pPr>
        <w:pStyle w:val="Normlnblok"/>
        <w:rPr>
          <w:color w:val="FF0000"/>
        </w:rPr>
      </w:pPr>
    </w:p>
    <w:p w14:paraId="58832B8B" w14:textId="70673656" w:rsidR="0022321A" w:rsidRPr="00163D00" w:rsidRDefault="0022321A" w:rsidP="00550BE4">
      <w:pPr>
        <w:pStyle w:val="Normlnblok"/>
        <w:rPr>
          <w:color w:val="FF0000"/>
        </w:rPr>
      </w:pPr>
    </w:p>
    <w:sectPr w:rsidR="0022321A" w:rsidRPr="00163D00" w:rsidSect="000D56C8">
      <w:headerReference w:type="default" r:id="rId13"/>
      <w:footerReference w:type="default" r:id="rId14"/>
      <w:pgSz w:w="11906" w:h="16838" w:code="9"/>
      <w:pgMar w:top="1417" w:right="1417" w:bottom="1417" w:left="1418" w:header="708" w:footer="708" w:gutter="0"/>
      <w:pgNumType w:start="0"/>
      <w:cols w:space="708"/>
      <w:formProt w:val="0"/>
      <w:titlePg/>
      <w:docGrid w:linePitch="360"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6" w:author="Daniela Koričanská" w:date="2024-12-13T06:12:00Z" w:initials="DK">
    <w:p w14:paraId="56AFEBC5" w14:textId="735D0961" w:rsidR="002D12DE" w:rsidRDefault="002D12DE">
      <w:pPr>
        <w:pStyle w:val="Textkomente"/>
      </w:pPr>
      <w:r>
        <w:rPr>
          <w:rStyle w:val="Odkaznakoment"/>
        </w:rPr>
        <w:annotationRef/>
      </w:r>
      <w:r>
        <w:t>Šachtice není v rozpočtu</w:t>
      </w:r>
    </w:p>
  </w:comment>
  <w:comment w:id="29" w:author="Daniela Koričanská" w:date="2024-12-13T06:12:00Z" w:initials="DK">
    <w:p w14:paraId="0086EA13" w14:textId="77777777" w:rsidR="002D12DE" w:rsidRDefault="002D12DE">
      <w:pPr>
        <w:pStyle w:val="Textkomente"/>
      </w:pPr>
      <w:r>
        <w:rPr>
          <w:rStyle w:val="Odkaznakoment"/>
        </w:rPr>
        <w:annotationRef/>
      </w:r>
      <w:r>
        <w:t>Vznikne nebezpečný odpad – azbest.</w:t>
      </w:r>
    </w:p>
    <w:p w14:paraId="533DBAA9" w14:textId="6453DB2E" w:rsidR="002D12DE" w:rsidRDefault="002D12DE">
      <w:pPr>
        <w:pStyle w:val="Textkomente"/>
      </w:pPr>
      <w:r>
        <w:t>V </w:t>
      </w:r>
      <w:r w:rsidR="00DC7317">
        <w:t>rozpočtu</w:t>
      </w:r>
      <w:r>
        <w:t xml:space="preserve"> chybí položky v návaznosti na demontáž a likvidaci.</w:t>
      </w:r>
    </w:p>
  </w:comment>
  <w:comment w:id="37" w:author="Daniela Koričanská" w:date="2024-12-13T06:15:00Z" w:initials="DK">
    <w:p w14:paraId="1A9C4FE0" w14:textId="7A48DC8A" w:rsidR="002D12DE" w:rsidRDefault="002D12DE">
      <w:pPr>
        <w:pStyle w:val="Textkomente"/>
      </w:pPr>
      <w:r>
        <w:rPr>
          <w:rStyle w:val="Odkaznakoment"/>
        </w:rPr>
        <w:annotationRef/>
      </w:r>
      <w:r>
        <w:t>Doplnit jednotku</w:t>
      </w:r>
    </w:p>
  </w:comment>
  <w:comment w:id="39" w:author="Daniela Koričanská" w:date="2024-12-13T06:16:00Z" w:initials="DK">
    <w:p w14:paraId="274F6E5E" w14:textId="4F4FFB2A" w:rsidR="002D12DE" w:rsidRDefault="002D12DE">
      <w:pPr>
        <w:pStyle w:val="Textkomente"/>
      </w:pPr>
      <w:r>
        <w:rPr>
          <w:rStyle w:val="Odkaznakoment"/>
        </w:rPr>
        <w:annotationRef/>
      </w:r>
      <w:r>
        <w:t>Střecha s příměsí azbestu</w:t>
      </w:r>
    </w:p>
  </w:comment>
  <w:comment w:id="42" w:author="Daniela Koričanská" w:date="2024-12-13T06:15:00Z" w:initials="DK">
    <w:p w14:paraId="58419E61" w14:textId="17A27854" w:rsidR="002D12DE" w:rsidRDefault="002D12DE">
      <w:pPr>
        <w:pStyle w:val="Textkomente"/>
      </w:pPr>
      <w:r>
        <w:rPr>
          <w:rStyle w:val="Odkaznakoment"/>
        </w:rPr>
        <w:annotationRef/>
      </w:r>
      <w:r w:rsidR="00043CAD">
        <w:t>?</w:t>
      </w:r>
    </w:p>
  </w:comment>
  <w:comment w:id="43" w:author="Alice Valčíková" w:date="2024-12-16T12:16:00Z" w:initials="AV">
    <w:p w14:paraId="589A3E6F" w14:textId="305A151F" w:rsidR="00043CAD" w:rsidRDefault="00043CAD">
      <w:pPr>
        <w:pStyle w:val="Textkomente"/>
      </w:pPr>
      <w:r>
        <w:rPr>
          <w:rStyle w:val="Odkaznakoment"/>
        </w:rPr>
        <w:annotationRef/>
      </w:r>
    </w:p>
  </w:comment>
  <w:comment w:id="46" w:author="Daniela Koričanská" w:date="2024-12-13T06:17:00Z" w:initials="DK">
    <w:p w14:paraId="4A636A33" w14:textId="1CE8458D" w:rsidR="002D12DE" w:rsidRDefault="002D12DE">
      <w:pPr>
        <w:pStyle w:val="Textkomente"/>
      </w:pPr>
      <w:r>
        <w:rPr>
          <w:rStyle w:val="Odkaznakoment"/>
        </w:rPr>
        <w:annotationRef/>
      </w:r>
      <w:r>
        <w:t>Není v rozpočtu</w:t>
      </w:r>
    </w:p>
  </w:comment>
  <w:comment w:id="48" w:author="Daniela Koričanská" w:date="2024-12-13T06:18:00Z" w:initials="DK">
    <w:p w14:paraId="15C0FC41" w14:textId="5C86BA8F" w:rsidR="002D12DE" w:rsidRDefault="002D12DE">
      <w:pPr>
        <w:pStyle w:val="Textkomente"/>
      </w:pPr>
      <w:r>
        <w:rPr>
          <w:rStyle w:val="Odkaznakoment"/>
        </w:rPr>
        <w:annotationRef/>
      </w:r>
      <w:r>
        <w:t>Není doplněn azbest</w:t>
      </w:r>
    </w:p>
  </w:comment>
  <w:comment w:id="49" w:author="Alice Valčíková" w:date="2024-12-16T12:18:00Z" w:initials="AV">
    <w:p w14:paraId="3451C01B" w14:textId="32A3C78E" w:rsidR="00043CAD" w:rsidRDefault="00043CAD">
      <w:pPr>
        <w:pStyle w:val="Textkomente"/>
      </w:pPr>
      <w:r>
        <w:rPr>
          <w:rStyle w:val="Odkaznakoment"/>
        </w:rPr>
        <w:annotationRef/>
      </w:r>
      <w:r>
        <w:rPr>
          <w:rStyle w:val="Odkaznakoment"/>
        </w:rPr>
        <w:t>Prosím rozpočtáře o zpětnou kontrolu uvedených tun. My jsme odhadovali. Z rozpočtu vyjdou konkrétní tonáže. Tak ať mám v souladu.</w:t>
      </w:r>
    </w:p>
  </w:comment>
  <w:comment w:id="50" w:author="Alice Valčíková" w:date="2024-12-16T12:18:00Z" w:initials="AV">
    <w:p w14:paraId="5654F0A9" w14:textId="13A15EF6" w:rsidR="00043CAD" w:rsidRDefault="00043CAD">
      <w:pPr>
        <w:pStyle w:val="Textkomente"/>
      </w:pPr>
      <w:r>
        <w:rPr>
          <w:rStyle w:val="Odkaznakoment"/>
        </w:rPr>
        <w:annotationRef/>
      </w:r>
    </w:p>
  </w:comment>
  <w:comment w:id="158" w:author="Daniela Koričanská" w:date="2024-12-13T06:53:00Z" w:initials="DK">
    <w:p w14:paraId="091AD69A" w14:textId="29F1BF1D" w:rsidR="00DC7317" w:rsidRDefault="00DC7317">
      <w:pPr>
        <w:pStyle w:val="Textkomente"/>
      </w:pPr>
      <w:r>
        <w:rPr>
          <w:rStyle w:val="Odkaznakoment"/>
        </w:rPr>
        <w:annotationRef/>
      </w:r>
      <w:r>
        <w:t>Toto je nějaký nesmysl. Odpad půjde na skládky odpadu. Doplnit řádně do rozpočtů</w:t>
      </w:r>
    </w:p>
  </w:comment>
  <w:comment w:id="159" w:author="Alice Valčíková" w:date="2024-12-16T12:20:00Z" w:initials="AV">
    <w:p w14:paraId="610B65AB" w14:textId="77777777" w:rsidR="004A3493" w:rsidRDefault="004A3493">
      <w:pPr>
        <w:pStyle w:val="Textkomente"/>
      </w:pPr>
      <w:r>
        <w:rPr>
          <w:rStyle w:val="Odkaznakoment"/>
        </w:rPr>
        <w:annotationRef/>
      </w:r>
      <w:r>
        <w:t>Myslím, že zde je to v pořádku. Jedná o budoucí odpad tzn. Z provozu toho místa.</w:t>
      </w:r>
    </w:p>
    <w:p w14:paraId="48FE895D" w14:textId="5674F3D9" w:rsidR="004A3493" w:rsidRDefault="004A3493">
      <w:pPr>
        <w:pStyle w:val="Textkomente"/>
      </w:pPr>
      <w:r>
        <w:t>Upravuji ale na aktuální stav, že stavba už nebude existovat, tím pádem žádné odpady ani nevzniknou.</w:t>
      </w:r>
    </w:p>
  </w:comment>
  <w:comment w:id="161" w:author="Daniela Koričanská" w:date="2024-12-13T06:59:00Z" w:initials="DK">
    <w:p w14:paraId="3A90D681" w14:textId="4D184CF4" w:rsidR="00DC7317" w:rsidRDefault="00DC7317">
      <w:pPr>
        <w:pStyle w:val="Textkomente"/>
      </w:pPr>
      <w:r>
        <w:rPr>
          <w:rStyle w:val="Odkaznakoment"/>
        </w:rPr>
        <w:annotationRef/>
      </w:r>
      <w:r>
        <w:t>odborná</w:t>
      </w:r>
    </w:p>
  </w:comment>
  <w:comment w:id="163" w:author="Daniela Koričanská" w:date="2024-12-13T06:59:00Z" w:initials="DK">
    <w:p w14:paraId="384D183D" w14:textId="7CCEC822" w:rsidR="00DC7317" w:rsidRDefault="00DC7317">
      <w:pPr>
        <w:pStyle w:val="Textkomente"/>
      </w:pPr>
      <w:r>
        <w:rPr>
          <w:rStyle w:val="Odkaznakoment"/>
        </w:rPr>
        <w:annotationRef/>
      </w:r>
      <w:r>
        <w:t>Z projektu musí jednoznačně vyplývat, zda práce podléhají ohlášení, či nikoli.</w:t>
      </w:r>
    </w:p>
  </w:comment>
  <w:comment w:id="164" w:author="Alice Valčíková" w:date="2024-12-16T13:46:00Z" w:initials="AV">
    <w:p w14:paraId="6A9F4B55" w14:textId="5127C349" w:rsidR="00C37F0C" w:rsidRDefault="00C37F0C">
      <w:pPr>
        <w:pStyle w:val="Textkomente"/>
      </w:pPr>
      <w:r>
        <w:rPr>
          <w:rStyle w:val="Odkaznakoment"/>
        </w:rPr>
        <w:annotationRef/>
      </w:r>
      <w:r>
        <w:t xml:space="preserve">Z mého pohledu to jasné je. Pokud firma dodrží uvedené požadavky není nutné hlásit. </w:t>
      </w:r>
    </w:p>
  </w:comment>
  <w:comment w:id="165" w:author="Daniela Koričanská" w:date="2024-12-13T07:01:00Z" w:initials="DK">
    <w:p w14:paraId="23E0B04C" w14:textId="1B7A4C4A" w:rsidR="00DC7317" w:rsidRDefault="00DC7317">
      <w:pPr>
        <w:pStyle w:val="Textkomente"/>
      </w:pPr>
      <w:r>
        <w:rPr>
          <w:rStyle w:val="Odkaznakoment"/>
        </w:rPr>
        <w:annotationRef/>
      </w:r>
      <w:r>
        <w:t>Místo na skládkách nás nezajímá, toto je povinnost firmy, která skládku provozuje.</w:t>
      </w:r>
    </w:p>
  </w:comment>
  <w:comment w:id="166" w:author="Alice Valčíková" w:date="2024-12-16T13:47:00Z" w:initials="AV">
    <w:p w14:paraId="4CEEDEB4" w14:textId="2F1E57C5" w:rsidR="00C37F0C" w:rsidRDefault="00C37F0C">
      <w:pPr>
        <w:pStyle w:val="Textkomente"/>
      </w:pPr>
      <w:r>
        <w:rPr>
          <w:rStyle w:val="Odkaznakoment"/>
        </w:rPr>
        <w:annotationRef/>
      </w:r>
      <w:r>
        <w:t xml:space="preserve">I tak </w:t>
      </w:r>
      <w:proofErr w:type="gramStart"/>
      <w:r>
        <w:t>chci</w:t>
      </w:r>
      <w:proofErr w:type="gramEnd"/>
      <w:r>
        <w:t xml:space="preserve"> aby to ve zprávě zůstalo.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AFEBC5" w15:done="1"/>
  <w15:commentEx w15:paraId="533DBAA9" w15:done="1"/>
  <w15:commentEx w15:paraId="1A9C4FE0" w15:done="1"/>
  <w15:commentEx w15:paraId="274F6E5E" w15:done="1"/>
  <w15:commentEx w15:paraId="58419E61" w15:done="0"/>
  <w15:commentEx w15:paraId="589A3E6F" w15:paraIdParent="58419E61" w15:done="0"/>
  <w15:commentEx w15:paraId="4A636A33" w15:done="1"/>
  <w15:commentEx w15:paraId="15C0FC41" w15:done="1"/>
  <w15:commentEx w15:paraId="3451C01B" w15:paraIdParent="15C0FC41" w15:done="1"/>
  <w15:commentEx w15:paraId="5654F0A9" w15:paraIdParent="15C0FC41" w15:done="1"/>
  <w15:commentEx w15:paraId="091AD69A" w15:done="1"/>
  <w15:commentEx w15:paraId="48FE895D" w15:paraIdParent="091AD69A" w15:done="1"/>
  <w15:commentEx w15:paraId="3A90D681" w15:done="1"/>
  <w15:commentEx w15:paraId="384D183D" w15:done="1"/>
  <w15:commentEx w15:paraId="6A9F4B55" w15:paraIdParent="384D183D" w15:done="1"/>
  <w15:commentEx w15:paraId="23E0B04C" w15:done="1"/>
  <w15:commentEx w15:paraId="4CEEDEB4" w15:paraIdParent="23E0B04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5730F8" w16cex:dateUtc="2024-12-16T11:16:00Z"/>
  <w16cex:commentExtensible w16cex:durableId="0A5DA6FF" w16cex:dateUtc="2024-12-16T11:18:00Z"/>
  <w16cex:commentExtensible w16cex:durableId="6AE64F0B" w16cex:dateUtc="2024-12-16T11:18:00Z"/>
  <w16cex:commentExtensible w16cex:durableId="12537651" w16cex:dateUtc="2024-12-16T11:20:00Z"/>
  <w16cex:commentExtensible w16cex:durableId="21BEEF31" w16cex:dateUtc="2024-12-16T12:46:00Z"/>
  <w16cex:commentExtensible w16cex:durableId="656FFC98" w16cex:dateUtc="2024-12-16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AFEBC5" w16cid:durableId="4064BD1F"/>
  <w16cid:commentId w16cid:paraId="533DBAA9" w16cid:durableId="3A598400"/>
  <w16cid:commentId w16cid:paraId="1A9C4FE0" w16cid:durableId="47C6CA9A"/>
  <w16cid:commentId w16cid:paraId="274F6E5E" w16cid:durableId="3DDB2801"/>
  <w16cid:commentId w16cid:paraId="58419E61" w16cid:durableId="5135BE28"/>
  <w16cid:commentId w16cid:paraId="589A3E6F" w16cid:durableId="505730F8"/>
  <w16cid:commentId w16cid:paraId="4A636A33" w16cid:durableId="59B12504"/>
  <w16cid:commentId w16cid:paraId="15C0FC41" w16cid:durableId="16B8BBCB"/>
  <w16cid:commentId w16cid:paraId="3451C01B" w16cid:durableId="0A5DA6FF"/>
  <w16cid:commentId w16cid:paraId="5654F0A9" w16cid:durableId="6AE64F0B"/>
  <w16cid:commentId w16cid:paraId="091AD69A" w16cid:durableId="2DECA230"/>
  <w16cid:commentId w16cid:paraId="48FE895D" w16cid:durableId="12537651"/>
  <w16cid:commentId w16cid:paraId="3A90D681" w16cid:durableId="19DEF50E"/>
  <w16cid:commentId w16cid:paraId="384D183D" w16cid:durableId="39B74A3C"/>
  <w16cid:commentId w16cid:paraId="6A9F4B55" w16cid:durableId="21BEEF31"/>
  <w16cid:commentId w16cid:paraId="23E0B04C" w16cid:durableId="151FCD74"/>
  <w16cid:commentId w16cid:paraId="4CEEDEB4" w16cid:durableId="656FFC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D8540" w14:textId="77777777" w:rsidR="00380F44" w:rsidRDefault="00380F44">
      <w:pPr>
        <w:spacing w:after="0" w:line="240" w:lineRule="auto"/>
      </w:pPr>
      <w:r>
        <w:separator/>
      </w:r>
    </w:p>
  </w:endnote>
  <w:endnote w:type="continuationSeparator" w:id="0">
    <w:p w14:paraId="6599A727" w14:textId="77777777" w:rsidR="00380F44" w:rsidRDefault="0038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7640562"/>
      <w:docPartObj>
        <w:docPartGallery w:val="Page Numbers (Top of Page)"/>
        <w:docPartUnique/>
      </w:docPartObj>
    </w:sdtPr>
    <w:sdtEndPr/>
    <w:sdtContent>
      <w:p w14:paraId="58832B9B" w14:textId="0B0F5831" w:rsidR="00833981" w:rsidRDefault="00833981">
        <w:pPr>
          <w:pStyle w:val="Zpat"/>
        </w:pPr>
        <w:r>
          <w:tab/>
        </w:r>
        <w:r>
          <w:tab/>
        </w:r>
        <w:r>
          <w:rPr>
            <w:sz w:val="20"/>
          </w:rPr>
          <w:t xml:space="preserve">Stránka </w:t>
        </w:r>
        <w:r>
          <w:rPr>
            <w:sz w:val="20"/>
          </w:rPr>
          <w:fldChar w:fldCharType="begin"/>
        </w:r>
        <w:r>
          <w:instrText>PAGE</w:instrText>
        </w:r>
        <w:r>
          <w:fldChar w:fldCharType="separate"/>
        </w:r>
        <w:r w:rsidR="00DC7317">
          <w:rPr>
            <w:noProof/>
          </w:rPr>
          <w:t>13</w:t>
        </w:r>
        <w:r>
          <w:fldChar w:fldCharType="end"/>
        </w:r>
      </w:p>
    </w:sdtContent>
  </w:sdt>
  <w:p w14:paraId="58832B9C" w14:textId="77777777" w:rsidR="00833981" w:rsidRDefault="008339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9B165" w14:textId="77777777" w:rsidR="00380F44" w:rsidRDefault="00380F44">
      <w:pPr>
        <w:spacing w:after="0" w:line="240" w:lineRule="auto"/>
      </w:pPr>
      <w:r>
        <w:separator/>
      </w:r>
    </w:p>
  </w:footnote>
  <w:footnote w:type="continuationSeparator" w:id="0">
    <w:p w14:paraId="4FA2D317" w14:textId="77777777" w:rsidR="00380F44" w:rsidRDefault="00380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32B9A" w14:textId="5B62F93A" w:rsidR="00833981" w:rsidRDefault="00550BE4">
    <w:pPr>
      <w:pStyle w:val="Zhlav"/>
      <w:jc w:val="right"/>
      <w:rPr>
        <w:rFonts w:cs="Segoe UI Semilight"/>
        <w:sz w:val="20"/>
      </w:rPr>
    </w:pPr>
    <w:r>
      <w:rPr>
        <w:rFonts w:cs="Segoe UI Semilight"/>
        <w:sz w:val="20"/>
      </w:rPr>
      <w:t>AB PRŮVODNÍ A SOUHRNNÁ TECHNICKÁ</w:t>
    </w:r>
    <w:r w:rsidR="00183F77">
      <w:rPr>
        <w:rFonts w:cs="Segoe UI Semilight"/>
        <w:sz w:val="20"/>
      </w:rPr>
      <w:t>/ Demolice skladovacích objektů, Horní nádraží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2.%3."/>
      <w:lvlJc w:val="left"/>
      <w:pPr>
        <w:tabs>
          <w:tab w:val="num" w:pos="851"/>
        </w:tabs>
        <w:ind w:left="851" w:hanging="426"/>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00000005"/>
    <w:name w:val="WW8Num4"/>
    <w:lvl w:ilvl="0">
      <w:start w:val="5"/>
      <w:numFmt w:val="bullet"/>
      <w:lvlText w:val="-"/>
      <w:lvlJc w:val="left"/>
      <w:pPr>
        <w:tabs>
          <w:tab w:val="num" w:pos="0"/>
        </w:tabs>
        <w:ind w:left="1065" w:hanging="360"/>
      </w:pPr>
      <w:rPr>
        <w:rFonts w:ascii="Times New Roman" w:hAnsi="Times New Roman" w:cs="Times New Roman"/>
      </w:rPr>
    </w:lvl>
    <w:lvl w:ilvl="1">
      <w:start w:val="1"/>
      <w:numFmt w:val="bullet"/>
      <w:lvlText w:val="o"/>
      <w:lvlJc w:val="left"/>
      <w:pPr>
        <w:tabs>
          <w:tab w:val="num" w:pos="0"/>
        </w:tabs>
        <w:ind w:left="1785" w:hanging="360"/>
      </w:pPr>
      <w:rPr>
        <w:rFonts w:ascii="Courier New" w:hAnsi="Courier New" w:cs="Courier New"/>
      </w:rPr>
    </w:lvl>
    <w:lvl w:ilvl="2">
      <w:start w:val="1"/>
      <w:numFmt w:val="bullet"/>
      <w:lvlText w:val=""/>
      <w:lvlJc w:val="left"/>
      <w:pPr>
        <w:tabs>
          <w:tab w:val="num" w:pos="0"/>
        </w:tabs>
        <w:ind w:left="2505" w:hanging="360"/>
      </w:pPr>
      <w:rPr>
        <w:rFonts w:ascii="Wingdings" w:hAnsi="Wingdings" w:cs="Wingdings"/>
      </w:rPr>
    </w:lvl>
    <w:lvl w:ilvl="3">
      <w:start w:val="1"/>
      <w:numFmt w:val="bullet"/>
      <w:lvlText w:val=""/>
      <w:lvlJc w:val="left"/>
      <w:pPr>
        <w:tabs>
          <w:tab w:val="num" w:pos="0"/>
        </w:tabs>
        <w:ind w:left="3225" w:hanging="360"/>
      </w:pPr>
      <w:rPr>
        <w:rFonts w:ascii="Symbol" w:hAnsi="Symbol" w:cs="Symbol"/>
      </w:rPr>
    </w:lvl>
    <w:lvl w:ilvl="4">
      <w:start w:val="1"/>
      <w:numFmt w:val="bullet"/>
      <w:lvlText w:val="o"/>
      <w:lvlJc w:val="left"/>
      <w:pPr>
        <w:tabs>
          <w:tab w:val="num" w:pos="0"/>
        </w:tabs>
        <w:ind w:left="3945" w:hanging="360"/>
      </w:pPr>
      <w:rPr>
        <w:rFonts w:ascii="Courier New" w:hAnsi="Courier New" w:cs="Courier New"/>
      </w:rPr>
    </w:lvl>
    <w:lvl w:ilvl="5">
      <w:start w:val="1"/>
      <w:numFmt w:val="bullet"/>
      <w:lvlText w:val=""/>
      <w:lvlJc w:val="left"/>
      <w:pPr>
        <w:tabs>
          <w:tab w:val="num" w:pos="0"/>
        </w:tabs>
        <w:ind w:left="4665" w:hanging="360"/>
      </w:pPr>
      <w:rPr>
        <w:rFonts w:ascii="Wingdings" w:hAnsi="Wingdings" w:cs="Wingdings"/>
      </w:rPr>
    </w:lvl>
    <w:lvl w:ilvl="6">
      <w:start w:val="1"/>
      <w:numFmt w:val="bullet"/>
      <w:lvlText w:val=""/>
      <w:lvlJc w:val="left"/>
      <w:pPr>
        <w:tabs>
          <w:tab w:val="num" w:pos="0"/>
        </w:tabs>
        <w:ind w:left="5385" w:hanging="360"/>
      </w:pPr>
      <w:rPr>
        <w:rFonts w:ascii="Symbol" w:hAnsi="Symbol" w:cs="Symbol"/>
      </w:rPr>
    </w:lvl>
    <w:lvl w:ilvl="7">
      <w:start w:val="1"/>
      <w:numFmt w:val="bullet"/>
      <w:lvlText w:val="o"/>
      <w:lvlJc w:val="left"/>
      <w:pPr>
        <w:tabs>
          <w:tab w:val="num" w:pos="0"/>
        </w:tabs>
        <w:ind w:left="6105" w:hanging="360"/>
      </w:pPr>
      <w:rPr>
        <w:rFonts w:ascii="Courier New" w:hAnsi="Courier New" w:cs="Courier New"/>
      </w:rPr>
    </w:lvl>
    <w:lvl w:ilvl="8">
      <w:start w:val="1"/>
      <w:numFmt w:val="bullet"/>
      <w:lvlText w:val=""/>
      <w:lvlJc w:val="left"/>
      <w:pPr>
        <w:tabs>
          <w:tab w:val="num" w:pos="0"/>
        </w:tabs>
        <w:ind w:left="6825" w:hanging="360"/>
      </w:pPr>
      <w:rPr>
        <w:rFonts w:ascii="Wingdings" w:hAnsi="Wingdings" w:cs="Wingdings"/>
      </w:rPr>
    </w:lvl>
  </w:abstractNum>
  <w:abstractNum w:abstractNumId="2" w15:restartNumberingAfterBreak="0">
    <w:nsid w:val="07D76928"/>
    <w:multiLevelType w:val="multilevel"/>
    <w:tmpl w:val="01A8F818"/>
    <w:lvl w:ilvl="0">
      <w:start w:val="5"/>
      <w:numFmt w:val="upperLetter"/>
      <w:lvlText w:val="%1."/>
      <w:lvlJc w:val="left"/>
      <w:pPr>
        <w:ind w:left="711" w:hanging="555"/>
      </w:pPr>
      <w:rPr>
        <w:rFonts w:ascii="Arial Black" w:eastAsia="Arial Black" w:hAnsi="Arial Black" w:cs="Arial Black" w:hint="default"/>
        <w:spacing w:val="-1"/>
        <w:w w:val="99"/>
        <w:sz w:val="40"/>
        <w:szCs w:val="40"/>
        <w:shd w:val="clear" w:color="auto" w:fill="DFDFDF"/>
        <w:lang w:val="cs-CZ" w:eastAsia="en-US" w:bidi="ar-SA"/>
      </w:rPr>
    </w:lvl>
    <w:lvl w:ilvl="1">
      <w:start w:val="1"/>
      <w:numFmt w:val="decimal"/>
      <w:lvlText w:val="%1.%2"/>
      <w:lvlJc w:val="left"/>
      <w:pPr>
        <w:ind w:left="609" w:hanging="453"/>
      </w:pPr>
      <w:rPr>
        <w:rFonts w:ascii="Arial" w:eastAsia="Arial" w:hAnsi="Arial" w:cs="Arial" w:hint="default"/>
        <w:w w:val="99"/>
        <w:sz w:val="22"/>
        <w:szCs w:val="22"/>
        <w:lang w:val="cs-CZ" w:eastAsia="en-US" w:bidi="ar-SA"/>
      </w:rPr>
    </w:lvl>
    <w:lvl w:ilvl="2">
      <w:numFmt w:val="bullet"/>
      <w:lvlText w:val="•"/>
      <w:lvlJc w:val="left"/>
      <w:pPr>
        <w:ind w:left="1724" w:hanging="453"/>
      </w:pPr>
      <w:rPr>
        <w:rFonts w:hint="default"/>
        <w:lang w:val="cs-CZ" w:eastAsia="en-US" w:bidi="ar-SA"/>
      </w:rPr>
    </w:lvl>
    <w:lvl w:ilvl="3">
      <w:numFmt w:val="bullet"/>
      <w:lvlText w:val="•"/>
      <w:lvlJc w:val="left"/>
      <w:pPr>
        <w:ind w:left="2728" w:hanging="453"/>
      </w:pPr>
      <w:rPr>
        <w:rFonts w:hint="default"/>
        <w:lang w:val="cs-CZ" w:eastAsia="en-US" w:bidi="ar-SA"/>
      </w:rPr>
    </w:lvl>
    <w:lvl w:ilvl="4">
      <w:numFmt w:val="bullet"/>
      <w:lvlText w:val="•"/>
      <w:lvlJc w:val="left"/>
      <w:pPr>
        <w:ind w:left="3733" w:hanging="453"/>
      </w:pPr>
      <w:rPr>
        <w:rFonts w:hint="default"/>
        <w:lang w:val="cs-CZ" w:eastAsia="en-US" w:bidi="ar-SA"/>
      </w:rPr>
    </w:lvl>
    <w:lvl w:ilvl="5">
      <w:numFmt w:val="bullet"/>
      <w:lvlText w:val="•"/>
      <w:lvlJc w:val="left"/>
      <w:pPr>
        <w:ind w:left="4737" w:hanging="453"/>
      </w:pPr>
      <w:rPr>
        <w:rFonts w:hint="default"/>
        <w:lang w:val="cs-CZ" w:eastAsia="en-US" w:bidi="ar-SA"/>
      </w:rPr>
    </w:lvl>
    <w:lvl w:ilvl="6">
      <w:numFmt w:val="bullet"/>
      <w:lvlText w:val="•"/>
      <w:lvlJc w:val="left"/>
      <w:pPr>
        <w:ind w:left="5742" w:hanging="453"/>
      </w:pPr>
      <w:rPr>
        <w:rFonts w:hint="default"/>
        <w:lang w:val="cs-CZ" w:eastAsia="en-US" w:bidi="ar-SA"/>
      </w:rPr>
    </w:lvl>
    <w:lvl w:ilvl="7">
      <w:numFmt w:val="bullet"/>
      <w:lvlText w:val="•"/>
      <w:lvlJc w:val="left"/>
      <w:pPr>
        <w:ind w:left="6746" w:hanging="453"/>
      </w:pPr>
      <w:rPr>
        <w:rFonts w:hint="default"/>
        <w:lang w:val="cs-CZ" w:eastAsia="en-US" w:bidi="ar-SA"/>
      </w:rPr>
    </w:lvl>
    <w:lvl w:ilvl="8">
      <w:numFmt w:val="bullet"/>
      <w:lvlText w:val="•"/>
      <w:lvlJc w:val="left"/>
      <w:pPr>
        <w:ind w:left="7751" w:hanging="453"/>
      </w:pPr>
      <w:rPr>
        <w:rFonts w:hint="default"/>
        <w:lang w:val="cs-CZ" w:eastAsia="en-US" w:bidi="ar-SA"/>
      </w:rPr>
    </w:lvl>
  </w:abstractNum>
  <w:abstractNum w:abstractNumId="3" w15:restartNumberingAfterBreak="0">
    <w:nsid w:val="0B8C244E"/>
    <w:multiLevelType w:val="multilevel"/>
    <w:tmpl w:val="01CC485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0D90253"/>
    <w:multiLevelType w:val="multilevel"/>
    <w:tmpl w:val="AB9E7AB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2AF4B22"/>
    <w:multiLevelType w:val="multilevel"/>
    <w:tmpl w:val="1318C99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A815621"/>
    <w:multiLevelType w:val="multilevel"/>
    <w:tmpl w:val="E232209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33F2E9C"/>
    <w:multiLevelType w:val="multilevel"/>
    <w:tmpl w:val="89620F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ADC3ED4"/>
    <w:multiLevelType w:val="multilevel"/>
    <w:tmpl w:val="FF24C2B0"/>
    <w:lvl w:ilvl="0">
      <w:start w:val="1"/>
      <w:numFmt w:val="bullet"/>
      <w:pStyle w:val="Textodstavce"/>
      <w:lvlText w:val=""/>
      <w:lvlJc w:val="left"/>
      <w:pPr>
        <w:ind w:left="720" w:hanging="360"/>
      </w:pPr>
      <w:rPr>
        <w:rFonts w:ascii="Symbol" w:hAnsi="Symbol" w:cs="Symbol" w:hint="default"/>
      </w:rPr>
    </w:lvl>
    <w:lvl w:ilvl="1">
      <w:start w:val="1"/>
      <w:numFmt w:val="bullet"/>
      <w:pStyle w:val="Textpsmene"/>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C2100CF"/>
    <w:multiLevelType w:val="multilevel"/>
    <w:tmpl w:val="6A64D5F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EEF04E0"/>
    <w:multiLevelType w:val="multilevel"/>
    <w:tmpl w:val="53A2D99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5D2580B"/>
    <w:multiLevelType w:val="multilevel"/>
    <w:tmpl w:val="EAFA34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45EA5E79"/>
    <w:multiLevelType w:val="multilevel"/>
    <w:tmpl w:val="03BEE2B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CE95924"/>
    <w:multiLevelType w:val="multilevel"/>
    <w:tmpl w:val="F132B388"/>
    <w:lvl w:ilvl="0">
      <w:start w:val="5"/>
      <w:numFmt w:val="upperLetter"/>
      <w:lvlText w:val="%1"/>
      <w:lvlJc w:val="left"/>
      <w:pPr>
        <w:ind w:left="548" w:hanging="392"/>
      </w:pPr>
      <w:rPr>
        <w:rFonts w:hint="default"/>
        <w:lang w:val="cs-CZ" w:eastAsia="en-US" w:bidi="ar-SA"/>
      </w:rPr>
    </w:lvl>
    <w:lvl w:ilvl="1">
      <w:start w:val="4"/>
      <w:numFmt w:val="decimal"/>
      <w:lvlText w:val="%1.%2"/>
      <w:lvlJc w:val="left"/>
      <w:pPr>
        <w:ind w:left="548" w:hanging="392"/>
      </w:pPr>
      <w:rPr>
        <w:rFonts w:ascii="Arial" w:eastAsia="Arial" w:hAnsi="Arial" w:cs="Arial" w:hint="default"/>
        <w:w w:val="99"/>
        <w:sz w:val="22"/>
        <w:szCs w:val="22"/>
        <w:lang w:val="cs-CZ" w:eastAsia="en-US" w:bidi="ar-SA"/>
      </w:rPr>
    </w:lvl>
    <w:lvl w:ilvl="2">
      <w:numFmt w:val="bullet"/>
      <w:lvlText w:val="•"/>
      <w:lvlJc w:val="left"/>
      <w:pPr>
        <w:ind w:left="2384" w:hanging="392"/>
      </w:pPr>
      <w:rPr>
        <w:rFonts w:hint="default"/>
        <w:lang w:val="cs-CZ" w:eastAsia="en-US" w:bidi="ar-SA"/>
      </w:rPr>
    </w:lvl>
    <w:lvl w:ilvl="3">
      <w:numFmt w:val="bullet"/>
      <w:lvlText w:val="•"/>
      <w:lvlJc w:val="left"/>
      <w:pPr>
        <w:ind w:left="3306" w:hanging="392"/>
      </w:pPr>
      <w:rPr>
        <w:rFonts w:hint="default"/>
        <w:lang w:val="cs-CZ" w:eastAsia="en-US" w:bidi="ar-SA"/>
      </w:rPr>
    </w:lvl>
    <w:lvl w:ilvl="4">
      <w:numFmt w:val="bullet"/>
      <w:lvlText w:val="•"/>
      <w:lvlJc w:val="left"/>
      <w:pPr>
        <w:ind w:left="4228" w:hanging="392"/>
      </w:pPr>
      <w:rPr>
        <w:rFonts w:hint="default"/>
        <w:lang w:val="cs-CZ" w:eastAsia="en-US" w:bidi="ar-SA"/>
      </w:rPr>
    </w:lvl>
    <w:lvl w:ilvl="5">
      <w:numFmt w:val="bullet"/>
      <w:lvlText w:val="•"/>
      <w:lvlJc w:val="left"/>
      <w:pPr>
        <w:ind w:left="5150" w:hanging="392"/>
      </w:pPr>
      <w:rPr>
        <w:rFonts w:hint="default"/>
        <w:lang w:val="cs-CZ" w:eastAsia="en-US" w:bidi="ar-SA"/>
      </w:rPr>
    </w:lvl>
    <w:lvl w:ilvl="6">
      <w:numFmt w:val="bullet"/>
      <w:lvlText w:val="•"/>
      <w:lvlJc w:val="left"/>
      <w:pPr>
        <w:ind w:left="6072" w:hanging="392"/>
      </w:pPr>
      <w:rPr>
        <w:rFonts w:hint="default"/>
        <w:lang w:val="cs-CZ" w:eastAsia="en-US" w:bidi="ar-SA"/>
      </w:rPr>
    </w:lvl>
    <w:lvl w:ilvl="7">
      <w:numFmt w:val="bullet"/>
      <w:lvlText w:val="•"/>
      <w:lvlJc w:val="left"/>
      <w:pPr>
        <w:ind w:left="6994" w:hanging="392"/>
      </w:pPr>
      <w:rPr>
        <w:rFonts w:hint="default"/>
        <w:lang w:val="cs-CZ" w:eastAsia="en-US" w:bidi="ar-SA"/>
      </w:rPr>
    </w:lvl>
    <w:lvl w:ilvl="8">
      <w:numFmt w:val="bullet"/>
      <w:lvlText w:val="•"/>
      <w:lvlJc w:val="left"/>
      <w:pPr>
        <w:ind w:left="7916" w:hanging="392"/>
      </w:pPr>
      <w:rPr>
        <w:rFonts w:hint="default"/>
        <w:lang w:val="cs-CZ" w:eastAsia="en-US" w:bidi="ar-SA"/>
      </w:rPr>
    </w:lvl>
  </w:abstractNum>
  <w:abstractNum w:abstractNumId="14" w15:restartNumberingAfterBreak="0">
    <w:nsid w:val="514875C4"/>
    <w:multiLevelType w:val="multilevel"/>
    <w:tmpl w:val="830836F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32E4118"/>
    <w:multiLevelType w:val="multilevel"/>
    <w:tmpl w:val="DA1E2C7A"/>
    <w:lvl w:ilvl="0">
      <w:start w:val="4"/>
      <w:numFmt w:val="upperLetter"/>
      <w:lvlText w:val="%1"/>
      <w:lvlJc w:val="left"/>
      <w:pPr>
        <w:ind w:left="621" w:hanging="465"/>
      </w:pPr>
      <w:rPr>
        <w:rFonts w:hint="default"/>
        <w:lang w:val="cs-CZ" w:eastAsia="en-US" w:bidi="ar-SA"/>
      </w:rPr>
    </w:lvl>
    <w:lvl w:ilvl="1">
      <w:start w:val="1"/>
      <w:numFmt w:val="decimal"/>
      <w:lvlText w:val="%1.%2."/>
      <w:lvlJc w:val="left"/>
      <w:pPr>
        <w:ind w:left="621" w:hanging="465"/>
      </w:pPr>
      <w:rPr>
        <w:rFonts w:ascii="Arial" w:eastAsia="Arial" w:hAnsi="Arial" w:cs="Arial" w:hint="default"/>
        <w:b/>
        <w:bCs/>
        <w:w w:val="99"/>
        <w:sz w:val="22"/>
        <w:szCs w:val="22"/>
        <w:lang w:val="cs-CZ" w:eastAsia="en-US" w:bidi="ar-SA"/>
      </w:rPr>
    </w:lvl>
    <w:lvl w:ilvl="2">
      <w:start w:val="1"/>
      <w:numFmt w:val="decimal"/>
      <w:lvlText w:val="%1.%2.%3."/>
      <w:lvlJc w:val="left"/>
      <w:pPr>
        <w:ind w:left="1573" w:hanging="1417"/>
      </w:pPr>
      <w:rPr>
        <w:rFonts w:ascii="Arial" w:eastAsia="Arial" w:hAnsi="Arial" w:cs="Arial" w:hint="default"/>
        <w:w w:val="99"/>
        <w:sz w:val="22"/>
        <w:szCs w:val="22"/>
        <w:lang w:val="cs-CZ" w:eastAsia="en-US" w:bidi="ar-SA"/>
      </w:rPr>
    </w:lvl>
    <w:lvl w:ilvl="3">
      <w:numFmt w:val="bullet"/>
      <w:lvlText w:val="•"/>
      <w:lvlJc w:val="left"/>
      <w:pPr>
        <w:ind w:left="3397" w:hanging="1417"/>
      </w:pPr>
      <w:rPr>
        <w:rFonts w:hint="default"/>
        <w:lang w:val="cs-CZ" w:eastAsia="en-US" w:bidi="ar-SA"/>
      </w:rPr>
    </w:lvl>
    <w:lvl w:ilvl="4">
      <w:numFmt w:val="bullet"/>
      <w:lvlText w:val="•"/>
      <w:lvlJc w:val="left"/>
      <w:pPr>
        <w:ind w:left="4306" w:hanging="1417"/>
      </w:pPr>
      <w:rPr>
        <w:rFonts w:hint="default"/>
        <w:lang w:val="cs-CZ" w:eastAsia="en-US" w:bidi="ar-SA"/>
      </w:rPr>
    </w:lvl>
    <w:lvl w:ilvl="5">
      <w:numFmt w:val="bullet"/>
      <w:lvlText w:val="•"/>
      <w:lvlJc w:val="left"/>
      <w:pPr>
        <w:ind w:left="5215" w:hanging="1417"/>
      </w:pPr>
      <w:rPr>
        <w:rFonts w:hint="default"/>
        <w:lang w:val="cs-CZ" w:eastAsia="en-US" w:bidi="ar-SA"/>
      </w:rPr>
    </w:lvl>
    <w:lvl w:ilvl="6">
      <w:numFmt w:val="bullet"/>
      <w:lvlText w:val="•"/>
      <w:lvlJc w:val="left"/>
      <w:pPr>
        <w:ind w:left="6124" w:hanging="1417"/>
      </w:pPr>
      <w:rPr>
        <w:rFonts w:hint="default"/>
        <w:lang w:val="cs-CZ" w:eastAsia="en-US" w:bidi="ar-SA"/>
      </w:rPr>
    </w:lvl>
    <w:lvl w:ilvl="7">
      <w:numFmt w:val="bullet"/>
      <w:lvlText w:val="•"/>
      <w:lvlJc w:val="left"/>
      <w:pPr>
        <w:ind w:left="7033" w:hanging="1417"/>
      </w:pPr>
      <w:rPr>
        <w:rFonts w:hint="default"/>
        <w:lang w:val="cs-CZ" w:eastAsia="en-US" w:bidi="ar-SA"/>
      </w:rPr>
    </w:lvl>
    <w:lvl w:ilvl="8">
      <w:numFmt w:val="bullet"/>
      <w:lvlText w:val="•"/>
      <w:lvlJc w:val="left"/>
      <w:pPr>
        <w:ind w:left="7942" w:hanging="1417"/>
      </w:pPr>
      <w:rPr>
        <w:rFonts w:hint="default"/>
        <w:lang w:val="cs-CZ" w:eastAsia="en-US" w:bidi="ar-SA"/>
      </w:rPr>
    </w:lvl>
  </w:abstractNum>
  <w:abstractNum w:abstractNumId="16" w15:restartNumberingAfterBreak="0">
    <w:nsid w:val="55893624"/>
    <w:multiLevelType w:val="multilevel"/>
    <w:tmpl w:val="7F60FBB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34F164F"/>
    <w:multiLevelType w:val="hybridMultilevel"/>
    <w:tmpl w:val="3D683308"/>
    <w:lvl w:ilvl="0" w:tplc="23F23F3C">
      <w:start w:val="333"/>
      <w:numFmt w:val="bullet"/>
      <w:lvlText w:val="-"/>
      <w:lvlJc w:val="left"/>
      <w:pPr>
        <w:ind w:left="786" w:hanging="360"/>
      </w:pPr>
      <w:rPr>
        <w:rFonts w:ascii="Segoe UI Semilight" w:eastAsiaTheme="minorHAnsi" w:hAnsi="Segoe UI Semilight" w:cs="Segoe UI Semilight"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40012E0"/>
    <w:multiLevelType w:val="hybridMultilevel"/>
    <w:tmpl w:val="C9C4E372"/>
    <w:lvl w:ilvl="0" w:tplc="43DE064A">
      <w:start w:val="1"/>
      <w:numFmt w:val="lowerLetter"/>
      <w:lvlText w:val="%1)"/>
      <w:lvlJc w:val="left"/>
      <w:pPr>
        <w:ind w:left="720" w:hanging="360"/>
      </w:pPr>
      <w:rPr>
        <w:rFonts w:ascii="Segoe UI Semilight" w:eastAsiaTheme="minorHAnsi" w:hAnsi="Segoe UI Semilight"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C115FB"/>
    <w:multiLevelType w:val="multilevel"/>
    <w:tmpl w:val="CDEEB45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CD91799"/>
    <w:multiLevelType w:val="multilevel"/>
    <w:tmpl w:val="0C6875EE"/>
    <w:lvl w:ilvl="0">
      <w:start w:val="2"/>
      <w:numFmt w:val="bullet"/>
      <w:lvlText w:val="-"/>
      <w:lvlJc w:val="left"/>
      <w:pPr>
        <w:ind w:left="1429"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CED0C41"/>
    <w:multiLevelType w:val="multilevel"/>
    <w:tmpl w:val="8DC8CBF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45317508">
    <w:abstractNumId w:val="8"/>
  </w:num>
  <w:num w:numId="2" w16cid:durableId="651643681">
    <w:abstractNumId w:val="9"/>
  </w:num>
  <w:num w:numId="3" w16cid:durableId="1042631864">
    <w:abstractNumId w:val="21"/>
  </w:num>
  <w:num w:numId="4" w16cid:durableId="1618682857">
    <w:abstractNumId w:val="6"/>
  </w:num>
  <w:num w:numId="5" w16cid:durableId="895892593">
    <w:abstractNumId w:val="4"/>
  </w:num>
  <w:num w:numId="6" w16cid:durableId="1193767742">
    <w:abstractNumId w:val="10"/>
  </w:num>
  <w:num w:numId="7" w16cid:durableId="221908547">
    <w:abstractNumId w:val="16"/>
  </w:num>
  <w:num w:numId="8" w16cid:durableId="417411754">
    <w:abstractNumId w:val="7"/>
  </w:num>
  <w:num w:numId="9" w16cid:durableId="343439406">
    <w:abstractNumId w:val="5"/>
  </w:num>
  <w:num w:numId="10" w16cid:durableId="980422020">
    <w:abstractNumId w:val="3"/>
  </w:num>
  <w:num w:numId="11" w16cid:durableId="901911469">
    <w:abstractNumId w:val="12"/>
  </w:num>
  <w:num w:numId="12" w16cid:durableId="334108987">
    <w:abstractNumId w:val="19"/>
  </w:num>
  <w:num w:numId="13" w16cid:durableId="469979456">
    <w:abstractNumId w:val="14"/>
  </w:num>
  <w:num w:numId="14" w16cid:durableId="396324411">
    <w:abstractNumId w:val="20"/>
  </w:num>
  <w:num w:numId="15" w16cid:durableId="353650618">
    <w:abstractNumId w:val="11"/>
  </w:num>
  <w:num w:numId="16" w16cid:durableId="597296359">
    <w:abstractNumId w:val="0"/>
  </w:num>
  <w:num w:numId="17" w16cid:durableId="1807623158">
    <w:abstractNumId w:val="17"/>
  </w:num>
  <w:num w:numId="18" w16cid:durableId="495346763">
    <w:abstractNumId w:val="1"/>
  </w:num>
  <w:num w:numId="19" w16cid:durableId="1771661756">
    <w:abstractNumId w:val="18"/>
  </w:num>
  <w:num w:numId="20" w16cid:durableId="1606501881">
    <w:abstractNumId w:val="15"/>
  </w:num>
  <w:num w:numId="21" w16cid:durableId="147478170">
    <w:abstractNumId w:val="13"/>
  </w:num>
  <w:num w:numId="22" w16cid:durableId="200161814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a Koričanská">
    <w15:presenceInfo w15:providerId="AD" w15:userId="S-1-5-21-1708537768-1482476501-682003330-5143"/>
  </w15:person>
  <w15:person w15:author="Alice Valčíková">
    <w15:presenceInfo w15:providerId="Windows Live" w15:userId="c62fb6de7c9c9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21A"/>
    <w:rsid w:val="00043CAD"/>
    <w:rsid w:val="00065816"/>
    <w:rsid w:val="000671D0"/>
    <w:rsid w:val="00083438"/>
    <w:rsid w:val="000869AA"/>
    <w:rsid w:val="000B6E58"/>
    <w:rsid w:val="000C235A"/>
    <w:rsid w:val="000D56C8"/>
    <w:rsid w:val="000E3039"/>
    <w:rsid w:val="000E69C1"/>
    <w:rsid w:val="000E7732"/>
    <w:rsid w:val="0010683F"/>
    <w:rsid w:val="00144E8D"/>
    <w:rsid w:val="00144F70"/>
    <w:rsid w:val="00163D00"/>
    <w:rsid w:val="00174535"/>
    <w:rsid w:val="00183F77"/>
    <w:rsid w:val="001A3C63"/>
    <w:rsid w:val="001E70EB"/>
    <w:rsid w:val="00213398"/>
    <w:rsid w:val="0022321A"/>
    <w:rsid w:val="002723BA"/>
    <w:rsid w:val="00274B9D"/>
    <w:rsid w:val="00276EAC"/>
    <w:rsid w:val="002D12DE"/>
    <w:rsid w:val="002F552E"/>
    <w:rsid w:val="002F6317"/>
    <w:rsid w:val="003356B5"/>
    <w:rsid w:val="00360F4E"/>
    <w:rsid w:val="00371D53"/>
    <w:rsid w:val="00380F44"/>
    <w:rsid w:val="00390C10"/>
    <w:rsid w:val="003B18CE"/>
    <w:rsid w:val="003D31D5"/>
    <w:rsid w:val="003D3A7C"/>
    <w:rsid w:val="003F0BA5"/>
    <w:rsid w:val="0041409B"/>
    <w:rsid w:val="0043262A"/>
    <w:rsid w:val="00433157"/>
    <w:rsid w:val="0049419D"/>
    <w:rsid w:val="0049665F"/>
    <w:rsid w:val="004A0F54"/>
    <w:rsid w:val="004A3493"/>
    <w:rsid w:val="004D4023"/>
    <w:rsid w:val="00504597"/>
    <w:rsid w:val="00511EA2"/>
    <w:rsid w:val="00522BE6"/>
    <w:rsid w:val="00524CE9"/>
    <w:rsid w:val="00531406"/>
    <w:rsid w:val="00550BE4"/>
    <w:rsid w:val="005700E0"/>
    <w:rsid w:val="0057410A"/>
    <w:rsid w:val="005901A7"/>
    <w:rsid w:val="005C3772"/>
    <w:rsid w:val="005C5AF8"/>
    <w:rsid w:val="005F687E"/>
    <w:rsid w:val="00600F32"/>
    <w:rsid w:val="0060613B"/>
    <w:rsid w:val="0065118F"/>
    <w:rsid w:val="00695255"/>
    <w:rsid w:val="00695866"/>
    <w:rsid w:val="006D427C"/>
    <w:rsid w:val="006D4C13"/>
    <w:rsid w:val="006F1EB1"/>
    <w:rsid w:val="006F58EA"/>
    <w:rsid w:val="00712B10"/>
    <w:rsid w:val="0071607D"/>
    <w:rsid w:val="00720998"/>
    <w:rsid w:val="00724CA4"/>
    <w:rsid w:val="0073606F"/>
    <w:rsid w:val="00760898"/>
    <w:rsid w:val="00796C8A"/>
    <w:rsid w:val="007B04EA"/>
    <w:rsid w:val="007B365E"/>
    <w:rsid w:val="007B63BB"/>
    <w:rsid w:val="007C5466"/>
    <w:rsid w:val="007F2B65"/>
    <w:rsid w:val="007F2C8D"/>
    <w:rsid w:val="00833981"/>
    <w:rsid w:val="00850D45"/>
    <w:rsid w:val="00875CD2"/>
    <w:rsid w:val="008A4FFB"/>
    <w:rsid w:val="008C60CB"/>
    <w:rsid w:val="008D2C30"/>
    <w:rsid w:val="008D58A4"/>
    <w:rsid w:val="00937714"/>
    <w:rsid w:val="00944EF9"/>
    <w:rsid w:val="009A0CA6"/>
    <w:rsid w:val="009A7DE8"/>
    <w:rsid w:val="009E6AC4"/>
    <w:rsid w:val="00A43064"/>
    <w:rsid w:val="00A673AC"/>
    <w:rsid w:val="00A73AA4"/>
    <w:rsid w:val="00A84BD9"/>
    <w:rsid w:val="00AC5B7C"/>
    <w:rsid w:val="00AF098B"/>
    <w:rsid w:val="00B16F9C"/>
    <w:rsid w:val="00B35060"/>
    <w:rsid w:val="00B4707A"/>
    <w:rsid w:val="00B56B81"/>
    <w:rsid w:val="00B60E16"/>
    <w:rsid w:val="00B63BAF"/>
    <w:rsid w:val="00B734B2"/>
    <w:rsid w:val="00B96C06"/>
    <w:rsid w:val="00B96FE4"/>
    <w:rsid w:val="00BB6212"/>
    <w:rsid w:val="00C0371C"/>
    <w:rsid w:val="00C10BA0"/>
    <w:rsid w:val="00C16215"/>
    <w:rsid w:val="00C37F0C"/>
    <w:rsid w:val="00C4081F"/>
    <w:rsid w:val="00C6346D"/>
    <w:rsid w:val="00C7491D"/>
    <w:rsid w:val="00C874B3"/>
    <w:rsid w:val="00CB41A2"/>
    <w:rsid w:val="00CB5C35"/>
    <w:rsid w:val="00CD34DB"/>
    <w:rsid w:val="00CD60E4"/>
    <w:rsid w:val="00D1182F"/>
    <w:rsid w:val="00D13DA5"/>
    <w:rsid w:val="00D17F12"/>
    <w:rsid w:val="00D35B8F"/>
    <w:rsid w:val="00D57926"/>
    <w:rsid w:val="00D92A99"/>
    <w:rsid w:val="00DC5434"/>
    <w:rsid w:val="00DC7317"/>
    <w:rsid w:val="00E12406"/>
    <w:rsid w:val="00E47AA5"/>
    <w:rsid w:val="00E52F07"/>
    <w:rsid w:val="00E80865"/>
    <w:rsid w:val="00E97447"/>
    <w:rsid w:val="00EA5252"/>
    <w:rsid w:val="00EF423E"/>
    <w:rsid w:val="00EF4656"/>
    <w:rsid w:val="00F03321"/>
    <w:rsid w:val="00F179BB"/>
    <w:rsid w:val="00F716FD"/>
    <w:rsid w:val="00F96955"/>
    <w:rsid w:val="00FB7262"/>
    <w:rsid w:val="00FC77F1"/>
    <w:rsid w:val="00FD048A"/>
    <w:rsid w:val="00FE59DD"/>
    <w:rsid w:val="00FF685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832985"/>
  <w15:docId w15:val="{0E68080D-42F2-4B71-8B93-DFCDA6CB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4E62"/>
    <w:pPr>
      <w:spacing w:after="160"/>
    </w:pPr>
    <w:rPr>
      <w:rFonts w:ascii="Segoe UI Semilight" w:hAnsi="Segoe UI Semilight"/>
    </w:rPr>
  </w:style>
  <w:style w:type="paragraph" w:styleId="Nadpis1">
    <w:name w:val="heading 1"/>
    <w:basedOn w:val="Normln"/>
    <w:link w:val="Nadpis1Char"/>
    <w:uiPriority w:val="9"/>
    <w:qFormat/>
    <w:rsid w:val="00760898"/>
    <w:pPr>
      <w:keepNext/>
      <w:keepLines/>
      <w:spacing w:before="480" w:after="0"/>
      <w:outlineLvl w:val="0"/>
    </w:pPr>
    <w:rPr>
      <w:rFonts w:eastAsiaTheme="majorEastAsia" w:cstheme="majorBidi"/>
      <w:b/>
      <w:sz w:val="28"/>
      <w:szCs w:val="32"/>
    </w:rPr>
  </w:style>
  <w:style w:type="paragraph" w:styleId="Nadpis2">
    <w:name w:val="heading 2"/>
    <w:basedOn w:val="Normln"/>
    <w:link w:val="Nadpis2Char"/>
    <w:uiPriority w:val="9"/>
    <w:unhideWhenUsed/>
    <w:qFormat/>
    <w:rsid w:val="00F43965"/>
    <w:pPr>
      <w:keepNext/>
      <w:keepLines/>
      <w:spacing w:before="240" w:after="120"/>
      <w:outlineLvl w:val="1"/>
    </w:pPr>
    <w:rPr>
      <w:rFonts w:eastAsiaTheme="majorEastAsia" w:cstheme="majorBidi"/>
      <w:b/>
      <w:color w:val="595959" w:themeColor="text1" w:themeTint="A6"/>
      <w:sz w:val="24"/>
      <w:szCs w:val="26"/>
    </w:rPr>
  </w:style>
  <w:style w:type="paragraph" w:styleId="Nadpis4">
    <w:name w:val="heading 4"/>
    <w:basedOn w:val="Normln"/>
    <w:next w:val="Normln"/>
    <w:link w:val="Nadpis4Char"/>
    <w:uiPriority w:val="9"/>
    <w:semiHidden/>
    <w:unhideWhenUsed/>
    <w:qFormat/>
    <w:rsid w:val="0076089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mezerChar">
    <w:name w:val="Bez mezer Char"/>
    <w:basedOn w:val="Standardnpsmoodstavce"/>
    <w:link w:val="Bezmezer"/>
    <w:uiPriority w:val="1"/>
    <w:qFormat/>
    <w:rsid w:val="00AC2163"/>
    <w:rPr>
      <w:rFonts w:eastAsiaTheme="minorEastAsia"/>
      <w:lang w:eastAsia="cs-CZ"/>
    </w:rPr>
  </w:style>
  <w:style w:type="character" w:styleId="Zstupntext">
    <w:name w:val="Placeholder Text"/>
    <w:basedOn w:val="Standardnpsmoodstavce"/>
    <w:uiPriority w:val="99"/>
    <w:semiHidden/>
    <w:qFormat/>
    <w:rsid w:val="00134112"/>
    <w:rPr>
      <w:color w:val="808080"/>
    </w:rPr>
  </w:style>
  <w:style w:type="character" w:customStyle="1" w:styleId="ZhlavChar">
    <w:name w:val="Záhlaví Char"/>
    <w:basedOn w:val="Standardnpsmoodstavce"/>
    <w:link w:val="Zhlav"/>
    <w:uiPriority w:val="99"/>
    <w:qFormat/>
    <w:rsid w:val="00E00758"/>
  </w:style>
  <w:style w:type="character" w:customStyle="1" w:styleId="ZpatChar">
    <w:name w:val="Zápatí Char"/>
    <w:basedOn w:val="Standardnpsmoodstavce"/>
    <w:link w:val="Zpat"/>
    <w:uiPriority w:val="99"/>
    <w:qFormat/>
    <w:rsid w:val="00E00758"/>
  </w:style>
  <w:style w:type="character" w:customStyle="1" w:styleId="Nadpis1Char">
    <w:name w:val="Nadpis 1 Char"/>
    <w:basedOn w:val="Standardnpsmoodstavce"/>
    <w:link w:val="Nadpis1"/>
    <w:uiPriority w:val="9"/>
    <w:qFormat/>
    <w:rsid w:val="00760898"/>
    <w:rPr>
      <w:rFonts w:ascii="Segoe UI Semilight" w:eastAsiaTheme="majorEastAsia" w:hAnsi="Segoe UI Semilight" w:cstheme="majorBidi"/>
      <w:b/>
      <w:sz w:val="28"/>
      <w:szCs w:val="32"/>
    </w:rPr>
  </w:style>
  <w:style w:type="character" w:customStyle="1" w:styleId="Internetovodkaz">
    <w:name w:val="Internetový odkaz"/>
    <w:basedOn w:val="Standardnpsmoodstavce"/>
    <w:uiPriority w:val="99"/>
    <w:unhideWhenUsed/>
    <w:rsid w:val="001806BB"/>
    <w:rPr>
      <w:color w:val="0563C1" w:themeColor="hyperlink"/>
      <w:u w:val="single"/>
    </w:rPr>
  </w:style>
  <w:style w:type="character" w:customStyle="1" w:styleId="PodnadpisChar">
    <w:name w:val="Podnadpis Char"/>
    <w:basedOn w:val="Standardnpsmoodstavce"/>
    <w:link w:val="Podtitul1"/>
    <w:uiPriority w:val="11"/>
    <w:qFormat/>
    <w:rsid w:val="00E23DFB"/>
    <w:rPr>
      <w:rFonts w:ascii="Segoe UI Semilight" w:eastAsiaTheme="minorEastAsia" w:hAnsi="Segoe UI Semilight"/>
      <w:b/>
      <w:color w:val="5A5A5A" w:themeColor="text1" w:themeTint="A5"/>
      <w:spacing w:val="15"/>
    </w:rPr>
  </w:style>
  <w:style w:type="character" w:customStyle="1" w:styleId="Nevyeenzmnka1">
    <w:name w:val="Nevyřešená zmínka1"/>
    <w:basedOn w:val="Standardnpsmoodstavce"/>
    <w:uiPriority w:val="99"/>
    <w:semiHidden/>
    <w:unhideWhenUsed/>
    <w:qFormat/>
    <w:rsid w:val="00E23DFB"/>
    <w:rPr>
      <w:color w:val="808080"/>
      <w:shd w:val="clear" w:color="auto" w:fill="E6E6E6"/>
    </w:rPr>
  </w:style>
  <w:style w:type="character" w:customStyle="1" w:styleId="Nadpis2Char">
    <w:name w:val="Nadpis 2 Char"/>
    <w:basedOn w:val="Standardnpsmoodstavce"/>
    <w:link w:val="Nadpis2"/>
    <w:uiPriority w:val="9"/>
    <w:qFormat/>
    <w:rsid w:val="00F43965"/>
    <w:rPr>
      <w:rFonts w:ascii="Segoe UI Semilight" w:eastAsiaTheme="majorEastAsia" w:hAnsi="Segoe UI Semilight" w:cstheme="majorBidi"/>
      <w:b/>
      <w:color w:val="595959" w:themeColor="text1" w:themeTint="A6"/>
      <w:sz w:val="24"/>
      <w:szCs w:val="26"/>
    </w:rPr>
  </w:style>
  <w:style w:type="character" w:styleId="Siln">
    <w:name w:val="Strong"/>
    <w:basedOn w:val="Standardnpsmoodstavce"/>
    <w:uiPriority w:val="22"/>
    <w:qFormat/>
    <w:rsid w:val="000C235A"/>
    <w:rPr>
      <w:rFonts w:ascii="Segoe UI Semilight" w:hAnsi="Segoe UI Semilight"/>
      <w:b/>
      <w:bCs/>
      <w:color w:val="auto"/>
      <w:sz w:val="24"/>
    </w:rPr>
  </w:style>
  <w:style w:type="character" w:customStyle="1" w:styleId="NormlnblokChar">
    <w:name w:val="Normální blok Char"/>
    <w:basedOn w:val="Standardnpsmoodstavce"/>
    <w:link w:val="Normlnblok"/>
    <w:qFormat/>
    <w:rsid w:val="00E34E62"/>
    <w:rPr>
      <w:rFonts w:ascii="Segoe UI Semilight" w:hAnsi="Segoe UI Semilight"/>
    </w:rPr>
  </w:style>
  <w:style w:type="character" w:customStyle="1" w:styleId="TextbublinyChar">
    <w:name w:val="Text bubliny Char"/>
    <w:basedOn w:val="Standardnpsmoodstavce"/>
    <w:link w:val="Textbubliny"/>
    <w:uiPriority w:val="99"/>
    <w:semiHidden/>
    <w:qFormat/>
    <w:rsid w:val="00C51EFA"/>
    <w:rPr>
      <w:rFonts w:ascii="Segoe UI" w:hAnsi="Segoe UI" w:cs="Segoe UI"/>
      <w:sz w:val="18"/>
      <w:szCs w:val="18"/>
    </w:rPr>
  </w:style>
  <w:style w:type="character" w:styleId="Zdraznn">
    <w:name w:val="Emphasis"/>
    <w:basedOn w:val="Standardnpsmoodstavce"/>
    <w:uiPriority w:val="20"/>
    <w:qFormat/>
    <w:rsid w:val="003A2F7C"/>
    <w:rPr>
      <w:i/>
      <w:iCs/>
    </w:rPr>
  </w:style>
  <w:style w:type="character" w:styleId="Zdraznnjemn">
    <w:name w:val="Subtle Emphasis"/>
    <w:basedOn w:val="Standardnpsmoodstavce"/>
    <w:uiPriority w:val="19"/>
    <w:qFormat/>
    <w:rsid w:val="003A2F7C"/>
    <w:rPr>
      <w:i/>
      <w:iCs/>
      <w:color w:val="404040" w:themeColor="text1" w:themeTint="BF"/>
    </w:rPr>
  </w:style>
  <w:style w:type="character" w:customStyle="1" w:styleId="ListLabel1">
    <w:name w:val="ListLabel 1"/>
    <w:qFormat/>
    <w:rPr>
      <w:rFonts w:cs="Courier New"/>
    </w:rPr>
  </w:style>
  <w:style w:type="character" w:customStyle="1" w:styleId="Odkaznarejstk">
    <w:name w:val="Odkaz na rejstřík"/>
    <w:qFormat/>
  </w:style>
  <w:style w:type="character" w:styleId="PromnnHTML">
    <w:name w:val="HTML Variable"/>
    <w:basedOn w:val="Standardnpsmoodstavce"/>
    <w:uiPriority w:val="99"/>
    <w:semiHidden/>
    <w:unhideWhenUsed/>
    <w:qFormat/>
    <w:rsid w:val="002375E2"/>
    <w:rPr>
      <w:i/>
      <w:iCs/>
    </w:rPr>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Arial"/>
    </w:rPr>
  </w:style>
  <w:style w:type="paragraph" w:customStyle="1" w:styleId="Nadpis">
    <w:name w:val="Nadpis"/>
    <w:basedOn w:val="Normln"/>
    <w:next w:val="Tlotextu"/>
    <w:qFormat/>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Bezmezer">
    <w:name w:val="No Spacing"/>
    <w:link w:val="BezmezerChar"/>
    <w:uiPriority w:val="1"/>
    <w:qFormat/>
    <w:rsid w:val="00AC2163"/>
    <w:pPr>
      <w:spacing w:line="240" w:lineRule="auto"/>
    </w:pPr>
    <w:rPr>
      <w:rFonts w:ascii="Calibri" w:eastAsiaTheme="minorEastAsia" w:hAnsi="Calibri"/>
      <w:lang w:eastAsia="cs-CZ"/>
    </w:rPr>
  </w:style>
  <w:style w:type="paragraph" w:styleId="Zhlav">
    <w:name w:val="header"/>
    <w:basedOn w:val="Normln"/>
    <w:link w:val="ZhlavChar"/>
    <w:uiPriority w:val="99"/>
    <w:unhideWhenUsed/>
    <w:rsid w:val="00E00758"/>
    <w:pPr>
      <w:tabs>
        <w:tab w:val="center" w:pos="4536"/>
        <w:tab w:val="right" w:pos="9072"/>
      </w:tabs>
      <w:spacing w:after="0" w:line="240" w:lineRule="auto"/>
    </w:pPr>
  </w:style>
  <w:style w:type="paragraph" w:styleId="Zpat">
    <w:name w:val="footer"/>
    <w:basedOn w:val="Normln"/>
    <w:link w:val="ZpatChar"/>
    <w:uiPriority w:val="99"/>
    <w:unhideWhenUsed/>
    <w:rsid w:val="00E00758"/>
    <w:pPr>
      <w:tabs>
        <w:tab w:val="center" w:pos="4536"/>
        <w:tab w:val="right" w:pos="9072"/>
      </w:tabs>
      <w:spacing w:after="0" w:line="240" w:lineRule="auto"/>
    </w:pPr>
  </w:style>
  <w:style w:type="paragraph" w:styleId="Nadpisobsahu">
    <w:name w:val="TOC Heading"/>
    <w:basedOn w:val="Nadpis1"/>
    <w:uiPriority w:val="39"/>
    <w:unhideWhenUsed/>
    <w:qFormat/>
    <w:rsid w:val="001806BB"/>
    <w:rPr>
      <w:rFonts w:asciiTheme="majorHAnsi" w:hAnsiTheme="majorHAnsi"/>
      <w:color w:val="2F5496" w:themeColor="accent1" w:themeShade="BF"/>
      <w:lang w:eastAsia="cs-CZ"/>
    </w:rPr>
  </w:style>
  <w:style w:type="paragraph" w:styleId="Obsah1">
    <w:name w:val="toc 1"/>
    <w:basedOn w:val="Normln"/>
    <w:autoRedefine/>
    <w:uiPriority w:val="39"/>
    <w:unhideWhenUsed/>
    <w:rsid w:val="00EF423E"/>
    <w:pPr>
      <w:tabs>
        <w:tab w:val="right" w:leader="dot" w:pos="9061"/>
      </w:tabs>
      <w:spacing w:after="100" w:line="276" w:lineRule="auto"/>
    </w:pPr>
    <w:rPr>
      <w:b/>
      <w:bCs/>
      <w:noProof/>
    </w:rPr>
  </w:style>
  <w:style w:type="paragraph" w:customStyle="1" w:styleId="Podtitul1">
    <w:name w:val="Podtitul1"/>
    <w:basedOn w:val="Normln"/>
    <w:link w:val="PodnadpisChar"/>
    <w:uiPriority w:val="11"/>
    <w:qFormat/>
    <w:rsid w:val="00E23DFB"/>
    <w:pPr>
      <w:spacing w:before="240"/>
    </w:pPr>
    <w:rPr>
      <w:rFonts w:eastAsiaTheme="minorEastAsia"/>
      <w:b/>
      <w:color w:val="5A5A5A" w:themeColor="text1" w:themeTint="A5"/>
      <w:spacing w:val="15"/>
    </w:rPr>
  </w:style>
  <w:style w:type="paragraph" w:styleId="Odstavecseseznamem">
    <w:name w:val="List Paragraph"/>
    <w:basedOn w:val="Normln"/>
    <w:uiPriority w:val="1"/>
    <w:qFormat/>
    <w:rsid w:val="005652B2"/>
    <w:pPr>
      <w:ind w:left="720"/>
      <w:contextualSpacing/>
    </w:pPr>
  </w:style>
  <w:style w:type="paragraph" w:customStyle="1" w:styleId="l31">
    <w:name w:val="l31"/>
    <w:basedOn w:val="Normln"/>
    <w:qFormat/>
    <w:rsid w:val="00897F19"/>
    <w:pPr>
      <w:spacing w:before="144" w:after="144" w:line="240" w:lineRule="auto"/>
      <w:jc w:val="both"/>
    </w:pPr>
    <w:rPr>
      <w:rFonts w:ascii="Times New Roman" w:eastAsia="Times New Roman" w:hAnsi="Times New Roman" w:cs="Times New Roman"/>
      <w:sz w:val="24"/>
      <w:szCs w:val="24"/>
      <w:lang w:eastAsia="cs-CZ"/>
    </w:rPr>
  </w:style>
  <w:style w:type="paragraph" w:customStyle="1" w:styleId="Normlnblok">
    <w:name w:val="Normální blok"/>
    <w:basedOn w:val="Normln"/>
    <w:link w:val="NormlnblokChar"/>
    <w:qFormat/>
    <w:rsid w:val="00E34E62"/>
    <w:pPr>
      <w:ind w:firstLine="357"/>
      <w:jc w:val="both"/>
    </w:pPr>
  </w:style>
  <w:style w:type="paragraph" w:styleId="Obsah2">
    <w:name w:val="toc 2"/>
    <w:basedOn w:val="Normln"/>
    <w:autoRedefine/>
    <w:uiPriority w:val="39"/>
    <w:unhideWhenUsed/>
    <w:rsid w:val="003E53A4"/>
    <w:pPr>
      <w:spacing w:after="100"/>
      <w:ind w:left="220"/>
    </w:pPr>
  </w:style>
  <w:style w:type="paragraph" w:styleId="Textbubliny">
    <w:name w:val="Balloon Text"/>
    <w:basedOn w:val="Normln"/>
    <w:link w:val="TextbublinyChar"/>
    <w:uiPriority w:val="99"/>
    <w:semiHidden/>
    <w:unhideWhenUsed/>
    <w:qFormat/>
    <w:rsid w:val="00C51EFA"/>
    <w:pPr>
      <w:spacing w:after="0" w:line="240" w:lineRule="auto"/>
    </w:pPr>
    <w:rPr>
      <w:rFonts w:ascii="Segoe UI" w:hAnsi="Segoe UI" w:cs="Segoe UI"/>
      <w:sz w:val="18"/>
      <w:szCs w:val="18"/>
    </w:rPr>
  </w:style>
  <w:style w:type="paragraph" w:styleId="Obsah3">
    <w:name w:val="toc 3"/>
    <w:basedOn w:val="Normln"/>
    <w:autoRedefine/>
    <w:uiPriority w:val="39"/>
    <w:unhideWhenUsed/>
    <w:rsid w:val="007D5072"/>
    <w:pPr>
      <w:spacing w:after="100"/>
      <w:ind w:left="440"/>
    </w:pPr>
    <w:rPr>
      <w:rFonts w:asciiTheme="minorHAnsi" w:eastAsiaTheme="minorEastAsia" w:hAnsiTheme="minorHAnsi" w:cs="Times New Roman"/>
      <w:lang w:eastAsia="cs-CZ"/>
    </w:rPr>
  </w:style>
  <w:style w:type="paragraph" w:customStyle="1" w:styleId="q4">
    <w:name w:val="q4"/>
    <w:basedOn w:val="Normln"/>
    <w:qFormat/>
    <w:rsid w:val="002375E2"/>
    <w:pPr>
      <w:spacing w:beforeAutospacing="1" w:afterAutospacing="1" w:line="240" w:lineRule="auto"/>
    </w:pPr>
    <w:rPr>
      <w:rFonts w:ascii="Times New Roman" w:eastAsia="Times New Roman" w:hAnsi="Times New Roman" w:cs="Times New Roman"/>
      <w:sz w:val="24"/>
      <w:szCs w:val="24"/>
      <w:lang w:eastAsia="cs-CZ"/>
    </w:rPr>
  </w:style>
  <w:style w:type="paragraph" w:customStyle="1" w:styleId="Obsahrmce">
    <w:name w:val="Obsah rámce"/>
    <w:basedOn w:val="Normln"/>
    <w:qFormat/>
  </w:style>
  <w:style w:type="table" w:styleId="Mkatabulky">
    <w:name w:val="Table Grid"/>
    <w:basedOn w:val="Normlntabulka"/>
    <w:uiPriority w:val="39"/>
    <w:rsid w:val="00320C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xt">
    <w:name w:val="A text"/>
    <w:basedOn w:val="Normln"/>
    <w:qFormat/>
    <w:rsid w:val="001E70EB"/>
    <w:pPr>
      <w:spacing w:before="120" w:after="80" w:line="240" w:lineRule="auto"/>
      <w:ind w:left="709"/>
      <w:contextualSpacing/>
      <w:jc w:val="both"/>
    </w:pPr>
    <w:rPr>
      <w:rFonts w:ascii="Arial" w:eastAsia="Times New Roman" w:hAnsi="Arial" w:cs="Times New Roman"/>
      <w:sz w:val="20"/>
      <w:lang w:val="x-none" w:eastAsia="x-none"/>
    </w:rPr>
  </w:style>
  <w:style w:type="paragraph" w:styleId="Zkladntext">
    <w:name w:val="Body Text"/>
    <w:basedOn w:val="Normln"/>
    <w:link w:val="ZkladntextChar"/>
    <w:uiPriority w:val="1"/>
    <w:qFormat/>
    <w:rsid w:val="00C6346D"/>
    <w:pPr>
      <w:widowControl w:val="0"/>
      <w:autoSpaceDE w:val="0"/>
      <w:autoSpaceDN w:val="0"/>
      <w:spacing w:after="0" w:line="240" w:lineRule="auto"/>
    </w:pPr>
    <w:rPr>
      <w:rFonts w:ascii="Arial" w:eastAsia="Arial" w:hAnsi="Arial" w:cs="Arial"/>
    </w:rPr>
  </w:style>
  <w:style w:type="character" w:customStyle="1" w:styleId="ZkladntextChar">
    <w:name w:val="Základní text Char"/>
    <w:basedOn w:val="Standardnpsmoodstavce"/>
    <w:link w:val="Zkladntext"/>
    <w:uiPriority w:val="1"/>
    <w:rsid w:val="00C6346D"/>
    <w:rPr>
      <w:rFonts w:ascii="Arial" w:eastAsia="Arial" w:hAnsi="Arial" w:cs="Arial"/>
    </w:rPr>
  </w:style>
  <w:style w:type="character" w:customStyle="1" w:styleId="PromnnHTML1">
    <w:name w:val="Proměnná HTML1"/>
    <w:rsid w:val="00760898"/>
    <w:rPr>
      <w:i/>
      <w:iCs/>
    </w:rPr>
  </w:style>
  <w:style w:type="character" w:customStyle="1" w:styleId="apple-converted-space">
    <w:name w:val="apple-converted-space"/>
    <w:basedOn w:val="Standardnpsmoodstavce"/>
    <w:rsid w:val="00760898"/>
  </w:style>
  <w:style w:type="paragraph" w:customStyle="1" w:styleId="Textodstavce">
    <w:name w:val="Text odstavce"/>
    <w:basedOn w:val="Normln"/>
    <w:rsid w:val="00760898"/>
    <w:pPr>
      <w:numPr>
        <w:numId w:val="1"/>
      </w:numPr>
      <w:tabs>
        <w:tab w:val="left" w:pos="851"/>
      </w:tabs>
      <w:suppressAutoHyphens/>
      <w:spacing w:before="120" w:after="120" w:line="240" w:lineRule="auto"/>
      <w:jc w:val="both"/>
      <w:outlineLvl w:val="0"/>
    </w:pPr>
    <w:rPr>
      <w:rFonts w:ascii="Times New Roman" w:eastAsia="Times New Roman" w:hAnsi="Times New Roman" w:cs="Times New Roman"/>
      <w:kern w:val="1"/>
      <w:sz w:val="24"/>
      <w:szCs w:val="20"/>
      <w:lang w:eastAsia="ar-SA"/>
    </w:rPr>
  </w:style>
  <w:style w:type="paragraph" w:customStyle="1" w:styleId="l0">
    <w:name w:val="l0"/>
    <w:basedOn w:val="Normln"/>
    <w:rsid w:val="00760898"/>
    <w:pPr>
      <w:suppressAutoHyphens/>
      <w:spacing w:before="28" w:after="100" w:line="240" w:lineRule="auto"/>
    </w:pPr>
    <w:rPr>
      <w:rFonts w:ascii="Times New Roman" w:eastAsia="Times New Roman" w:hAnsi="Times New Roman" w:cs="Times New Roman"/>
      <w:kern w:val="1"/>
      <w:sz w:val="24"/>
      <w:szCs w:val="24"/>
      <w:lang w:eastAsia="ar-SA"/>
    </w:rPr>
  </w:style>
  <w:style w:type="table" w:customStyle="1" w:styleId="TableNormal">
    <w:name w:val="Table Normal"/>
    <w:uiPriority w:val="2"/>
    <w:semiHidden/>
    <w:unhideWhenUsed/>
    <w:qFormat/>
    <w:rsid w:val="00760898"/>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760898"/>
    <w:pPr>
      <w:widowControl w:val="0"/>
      <w:autoSpaceDE w:val="0"/>
      <w:autoSpaceDN w:val="0"/>
      <w:spacing w:after="0" w:line="240" w:lineRule="auto"/>
    </w:pPr>
    <w:rPr>
      <w:rFonts w:ascii="Arial" w:eastAsia="Arial" w:hAnsi="Arial" w:cs="Arial"/>
    </w:rPr>
  </w:style>
  <w:style w:type="character" w:customStyle="1" w:styleId="Nadpis4Char">
    <w:name w:val="Nadpis 4 Char"/>
    <w:basedOn w:val="Standardnpsmoodstavce"/>
    <w:link w:val="Nadpis4"/>
    <w:uiPriority w:val="9"/>
    <w:semiHidden/>
    <w:rsid w:val="00760898"/>
    <w:rPr>
      <w:rFonts w:asciiTheme="majorHAnsi" w:eastAsiaTheme="majorEastAsia" w:hAnsiTheme="majorHAnsi" w:cstheme="majorBidi"/>
      <w:i/>
      <w:iCs/>
      <w:color w:val="2F5496" w:themeColor="accent1" w:themeShade="BF"/>
    </w:rPr>
  </w:style>
  <w:style w:type="character" w:customStyle="1" w:styleId="WW8Num2z3">
    <w:name w:val="WW8Num2z3"/>
    <w:rsid w:val="00720998"/>
  </w:style>
  <w:style w:type="character" w:styleId="Hypertextovodkaz">
    <w:name w:val="Hyperlink"/>
    <w:basedOn w:val="Standardnpsmoodstavce"/>
    <w:uiPriority w:val="99"/>
    <w:unhideWhenUsed/>
    <w:rsid w:val="00EF423E"/>
    <w:rPr>
      <w:color w:val="0563C1" w:themeColor="hyperlink"/>
      <w:u w:val="single"/>
    </w:rPr>
  </w:style>
  <w:style w:type="paragraph" w:customStyle="1" w:styleId="Textpsmene">
    <w:name w:val="Text písmene"/>
    <w:basedOn w:val="Normln"/>
    <w:rsid w:val="007B04EA"/>
    <w:pPr>
      <w:numPr>
        <w:ilvl w:val="1"/>
        <w:numId w:val="1"/>
      </w:numPr>
      <w:suppressAutoHyphens/>
      <w:spacing w:after="0" w:line="240" w:lineRule="auto"/>
      <w:jc w:val="both"/>
      <w:outlineLvl w:val="1"/>
    </w:pPr>
    <w:rPr>
      <w:rFonts w:ascii="Times New Roman" w:eastAsia="Times New Roman" w:hAnsi="Times New Roman" w:cs="Times New Roman"/>
      <w:kern w:val="1"/>
      <w:sz w:val="24"/>
      <w:szCs w:val="20"/>
      <w:lang w:eastAsia="ar-SA"/>
    </w:rPr>
  </w:style>
  <w:style w:type="character" w:customStyle="1" w:styleId="BnodstavecChar">
    <w:name w:val="Běžný odstavec Char"/>
    <w:basedOn w:val="Standardnpsmoodstavce"/>
    <w:link w:val="Bnodstavec"/>
    <w:rsid w:val="002723BA"/>
    <w:rPr>
      <w:sz w:val="24"/>
    </w:rPr>
  </w:style>
  <w:style w:type="paragraph" w:customStyle="1" w:styleId="Bnodstavec">
    <w:name w:val="Běžný odstavec"/>
    <w:basedOn w:val="Zkladntextodsazen"/>
    <w:link w:val="BnodstavecChar"/>
    <w:qFormat/>
    <w:rsid w:val="002723BA"/>
    <w:pPr>
      <w:spacing w:before="120" w:after="0" w:line="240" w:lineRule="atLeast"/>
      <w:ind w:left="0" w:firstLine="720"/>
      <w:jc w:val="both"/>
    </w:pPr>
    <w:rPr>
      <w:rFonts w:asciiTheme="minorHAnsi" w:hAnsiTheme="minorHAnsi"/>
      <w:sz w:val="24"/>
    </w:rPr>
  </w:style>
  <w:style w:type="paragraph" w:customStyle="1" w:styleId="Malnadpis">
    <w:name w:val="Malý nadpis"/>
    <w:basedOn w:val="Normln"/>
    <w:rsid w:val="002723BA"/>
    <w:pPr>
      <w:spacing w:before="120" w:after="0" w:line="240" w:lineRule="auto"/>
    </w:pPr>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uiPriority w:val="99"/>
    <w:semiHidden/>
    <w:unhideWhenUsed/>
    <w:rsid w:val="002723BA"/>
    <w:pPr>
      <w:spacing w:after="120"/>
      <w:ind w:left="283"/>
    </w:pPr>
  </w:style>
  <w:style w:type="character" w:customStyle="1" w:styleId="ZkladntextodsazenChar">
    <w:name w:val="Základní text odsazený Char"/>
    <w:basedOn w:val="Standardnpsmoodstavce"/>
    <w:link w:val="Zkladntextodsazen"/>
    <w:uiPriority w:val="99"/>
    <w:semiHidden/>
    <w:rsid w:val="002723BA"/>
    <w:rPr>
      <w:rFonts w:ascii="Segoe UI Semilight" w:hAnsi="Segoe UI Semilight"/>
    </w:rPr>
  </w:style>
  <w:style w:type="character" w:customStyle="1" w:styleId="BodyChar">
    <w:name w:val="Body Char"/>
    <w:link w:val="Body"/>
    <w:locked/>
    <w:rsid w:val="00944EF9"/>
    <w:rPr>
      <w:rFonts w:asciiTheme="majorHAnsi" w:hAnsiTheme="majorHAnsi" w:cstheme="majorHAnsi"/>
      <w:color w:val="000000"/>
      <w:sz w:val="20"/>
      <w:szCs w:val="20"/>
    </w:rPr>
  </w:style>
  <w:style w:type="paragraph" w:customStyle="1" w:styleId="Body">
    <w:name w:val="Body"/>
    <w:link w:val="BodyChar"/>
    <w:autoRedefine/>
    <w:qFormat/>
    <w:rsid w:val="00944EF9"/>
    <w:pPr>
      <w:tabs>
        <w:tab w:val="left" w:pos="0"/>
      </w:tabs>
      <w:spacing w:line="240" w:lineRule="auto"/>
      <w:jc w:val="both"/>
    </w:pPr>
    <w:rPr>
      <w:rFonts w:asciiTheme="majorHAnsi" w:hAnsiTheme="majorHAnsi" w:cstheme="majorHAnsi"/>
      <w:color w:val="000000"/>
      <w:sz w:val="20"/>
      <w:szCs w:val="20"/>
      <w:shd w:val="clear" w:color="auto" w:fill="FFFFFF"/>
    </w:rPr>
  </w:style>
  <w:style w:type="character" w:styleId="Odkaznakoment">
    <w:name w:val="annotation reference"/>
    <w:basedOn w:val="Standardnpsmoodstavce"/>
    <w:uiPriority w:val="99"/>
    <w:semiHidden/>
    <w:unhideWhenUsed/>
    <w:rsid w:val="002D12DE"/>
    <w:rPr>
      <w:sz w:val="16"/>
      <w:szCs w:val="16"/>
    </w:rPr>
  </w:style>
  <w:style w:type="paragraph" w:styleId="Textkomente">
    <w:name w:val="annotation text"/>
    <w:basedOn w:val="Normln"/>
    <w:link w:val="TextkomenteChar"/>
    <w:uiPriority w:val="99"/>
    <w:semiHidden/>
    <w:unhideWhenUsed/>
    <w:rsid w:val="002D12DE"/>
    <w:pPr>
      <w:spacing w:line="240" w:lineRule="auto"/>
    </w:pPr>
    <w:rPr>
      <w:sz w:val="20"/>
      <w:szCs w:val="20"/>
    </w:rPr>
  </w:style>
  <w:style w:type="character" w:customStyle="1" w:styleId="TextkomenteChar">
    <w:name w:val="Text komentáře Char"/>
    <w:basedOn w:val="Standardnpsmoodstavce"/>
    <w:link w:val="Textkomente"/>
    <w:uiPriority w:val="99"/>
    <w:semiHidden/>
    <w:rsid w:val="002D12DE"/>
    <w:rPr>
      <w:rFonts w:ascii="Segoe UI Semilight" w:hAnsi="Segoe UI Semilight"/>
      <w:sz w:val="20"/>
      <w:szCs w:val="20"/>
    </w:rPr>
  </w:style>
  <w:style w:type="paragraph" w:styleId="Pedmtkomente">
    <w:name w:val="annotation subject"/>
    <w:basedOn w:val="Textkomente"/>
    <w:next w:val="Textkomente"/>
    <w:link w:val="PedmtkomenteChar"/>
    <w:uiPriority w:val="99"/>
    <w:semiHidden/>
    <w:unhideWhenUsed/>
    <w:rsid w:val="002D12DE"/>
    <w:rPr>
      <w:b/>
      <w:bCs/>
    </w:rPr>
  </w:style>
  <w:style w:type="character" w:customStyle="1" w:styleId="PedmtkomenteChar">
    <w:name w:val="Předmět komentáře Char"/>
    <w:basedOn w:val="TextkomenteChar"/>
    <w:link w:val="Pedmtkomente"/>
    <w:uiPriority w:val="99"/>
    <w:semiHidden/>
    <w:rsid w:val="002D12DE"/>
    <w:rPr>
      <w:rFonts w:ascii="Segoe UI Semilight" w:hAnsi="Segoe UI Semilight"/>
      <w:b/>
      <w:bCs/>
      <w:sz w:val="20"/>
      <w:szCs w:val="20"/>
    </w:rPr>
  </w:style>
  <w:style w:type="paragraph" w:styleId="Revize">
    <w:name w:val="Revision"/>
    <w:hidden/>
    <w:uiPriority w:val="99"/>
    <w:semiHidden/>
    <w:rsid w:val="006F58EA"/>
    <w:pPr>
      <w:spacing w:line="240" w:lineRule="auto"/>
    </w:pPr>
    <w:rPr>
      <w:rFonts w:ascii="Segoe UI Semilight" w:hAnsi="Segoe UI Semi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7099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787003-08FD-46CC-9AF1-0E40DAB3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3776</Words>
  <Characters>22279</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AB PRŮVODNÍ A SOUHRNNÁ TECHNICKÁ ZPRÁVA</vt:lpstr>
    </vt:vector>
  </TitlesOfParts>
  <Company/>
  <LinksUpToDate>false</LinksUpToDate>
  <CharactersWithSpaces>26003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PRŮVODNÍ A SOUHRNNÁ TECHNICKÁ ZPRÁVA</dc:title>
  <dc:subject>Demolice objektu č.p. 165, Vidče 756 53</dc:subject>
  <dc:creator>Ing. arch. Alice Valčíková</dc:creator>
  <cp:lastModifiedBy>Alice Valčíková</cp:lastModifiedBy>
  <cp:revision>4</cp:revision>
  <cp:lastPrinted>2024-09-03T07:34:00Z</cp:lastPrinted>
  <dcterms:created xsi:type="dcterms:W3CDTF">2024-12-13T06:03:00Z</dcterms:created>
  <dcterms:modified xsi:type="dcterms:W3CDTF">2024-12-17T08:34:00Z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ocHome">
    <vt:i4>420126892</vt:i4>
  </property>
</Properties>
</file>